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609712" w14:textId="77777777" w:rsidR="00D00BF8" w:rsidRPr="00C9699B" w:rsidRDefault="00D00BF8" w:rsidP="00C9699B">
      <w:pPr>
        <w:spacing w:line="240" w:lineRule="auto"/>
        <w:jc w:val="center"/>
        <w:rPr>
          <w:rFonts w:ascii="Lato" w:hAnsi="Lato"/>
          <w:b/>
        </w:rPr>
      </w:pPr>
      <w:bookmarkStart w:id="0" w:name="_GoBack"/>
      <w:bookmarkEnd w:id="0"/>
      <w:r w:rsidRPr="00C9699B">
        <w:rPr>
          <w:rFonts w:ascii="Lato" w:hAnsi="Lato"/>
          <w:b/>
        </w:rPr>
        <w:t>Uzgodnienia międzyresortowe  projektu ustawy o zmianie ustawy o narodowym zasobie archiwalnym i archiwach (UD113) - projekt z dnia 1 października 2024 r.</w:t>
      </w:r>
    </w:p>
    <w:p w14:paraId="3A90674E" w14:textId="77777777" w:rsidR="00D00BF8" w:rsidRPr="00C9699B" w:rsidRDefault="00D00BF8" w:rsidP="00C9699B">
      <w:pPr>
        <w:spacing w:line="240" w:lineRule="auto"/>
        <w:jc w:val="both"/>
        <w:rPr>
          <w:rFonts w:ascii="Lato" w:hAnsi="Lato"/>
          <w:sz w:val="20"/>
          <w:szCs w:val="20"/>
        </w:rPr>
      </w:pPr>
    </w:p>
    <w:tbl>
      <w:tblPr>
        <w:tblStyle w:val="Tabela-Siatka"/>
        <w:tblW w:w="15730" w:type="dxa"/>
        <w:tblLayout w:type="fixed"/>
        <w:tblLook w:val="04A0" w:firstRow="1" w:lastRow="0" w:firstColumn="1" w:lastColumn="0" w:noHBand="0" w:noVBand="1"/>
      </w:tblPr>
      <w:tblGrid>
        <w:gridCol w:w="548"/>
        <w:gridCol w:w="1632"/>
        <w:gridCol w:w="1741"/>
        <w:gridCol w:w="2916"/>
        <w:gridCol w:w="4850"/>
        <w:gridCol w:w="4043"/>
      </w:tblGrid>
      <w:tr w:rsidR="00D00BF8" w:rsidRPr="00C9699B" w14:paraId="23CD2BF7" w14:textId="77777777" w:rsidTr="0020229A">
        <w:tc>
          <w:tcPr>
            <w:tcW w:w="548" w:type="dxa"/>
            <w:vAlign w:val="center"/>
          </w:tcPr>
          <w:p w14:paraId="50D7F181" w14:textId="77777777" w:rsidR="00D00BF8" w:rsidRPr="00C9699B" w:rsidRDefault="00D00BF8" w:rsidP="00C9699B">
            <w:pPr>
              <w:jc w:val="center"/>
              <w:rPr>
                <w:rFonts w:ascii="Lato" w:hAnsi="Lato"/>
                <w:b/>
                <w:sz w:val="20"/>
                <w:szCs w:val="20"/>
              </w:rPr>
            </w:pPr>
            <w:r w:rsidRPr="00C9699B">
              <w:rPr>
                <w:rFonts w:ascii="Lato" w:hAnsi="Lato"/>
                <w:b/>
                <w:sz w:val="20"/>
                <w:szCs w:val="20"/>
              </w:rPr>
              <w:t>Lp.</w:t>
            </w:r>
          </w:p>
        </w:tc>
        <w:tc>
          <w:tcPr>
            <w:tcW w:w="1632" w:type="dxa"/>
            <w:vAlign w:val="center"/>
          </w:tcPr>
          <w:p w14:paraId="0758B75C" w14:textId="77777777" w:rsidR="00D00BF8" w:rsidRPr="00C9699B" w:rsidRDefault="00D00BF8" w:rsidP="00C9699B">
            <w:pPr>
              <w:jc w:val="center"/>
              <w:rPr>
                <w:rFonts w:ascii="Lato" w:hAnsi="Lato"/>
                <w:b/>
                <w:sz w:val="20"/>
                <w:szCs w:val="20"/>
              </w:rPr>
            </w:pPr>
            <w:r w:rsidRPr="00C9699B">
              <w:rPr>
                <w:rFonts w:ascii="Lato" w:hAnsi="Lato"/>
                <w:b/>
                <w:sz w:val="20"/>
                <w:szCs w:val="20"/>
              </w:rPr>
              <w:t>Podmiot zgłaszający</w:t>
            </w:r>
          </w:p>
        </w:tc>
        <w:tc>
          <w:tcPr>
            <w:tcW w:w="1741" w:type="dxa"/>
            <w:vAlign w:val="center"/>
          </w:tcPr>
          <w:p w14:paraId="717F0190" w14:textId="77777777" w:rsidR="00D00BF8" w:rsidRPr="00C9699B" w:rsidRDefault="00D00BF8" w:rsidP="00C9699B">
            <w:pPr>
              <w:jc w:val="center"/>
              <w:rPr>
                <w:rFonts w:ascii="Lato" w:hAnsi="Lato"/>
                <w:b/>
                <w:sz w:val="20"/>
                <w:szCs w:val="20"/>
              </w:rPr>
            </w:pPr>
            <w:r w:rsidRPr="00C9699B">
              <w:rPr>
                <w:rFonts w:ascii="Lato" w:hAnsi="Lato"/>
                <w:b/>
                <w:sz w:val="20"/>
                <w:szCs w:val="20"/>
              </w:rPr>
              <w:t>Jednostka redakcyjna</w:t>
            </w:r>
          </w:p>
        </w:tc>
        <w:tc>
          <w:tcPr>
            <w:tcW w:w="2916" w:type="dxa"/>
            <w:vAlign w:val="center"/>
          </w:tcPr>
          <w:p w14:paraId="306BD38B" w14:textId="77777777" w:rsidR="00D00BF8" w:rsidRPr="00C9699B" w:rsidRDefault="00D00BF8" w:rsidP="00C9699B">
            <w:pPr>
              <w:jc w:val="center"/>
              <w:rPr>
                <w:rFonts w:ascii="Lato" w:hAnsi="Lato"/>
                <w:b/>
                <w:sz w:val="20"/>
                <w:szCs w:val="20"/>
              </w:rPr>
            </w:pPr>
            <w:r w:rsidRPr="00C9699B">
              <w:rPr>
                <w:rFonts w:ascii="Lato" w:hAnsi="Lato"/>
                <w:b/>
                <w:sz w:val="20"/>
                <w:szCs w:val="20"/>
              </w:rPr>
              <w:t>Treść uwagi</w:t>
            </w:r>
          </w:p>
        </w:tc>
        <w:tc>
          <w:tcPr>
            <w:tcW w:w="4850" w:type="dxa"/>
            <w:vAlign w:val="center"/>
          </w:tcPr>
          <w:p w14:paraId="339F5A6E" w14:textId="77777777" w:rsidR="00D00BF8" w:rsidRPr="00C9699B" w:rsidRDefault="00D00BF8" w:rsidP="00C9699B">
            <w:pPr>
              <w:jc w:val="center"/>
              <w:rPr>
                <w:rFonts w:ascii="Lato" w:hAnsi="Lato"/>
                <w:b/>
                <w:sz w:val="20"/>
                <w:szCs w:val="20"/>
              </w:rPr>
            </w:pPr>
            <w:r w:rsidRPr="00C9699B">
              <w:rPr>
                <w:rFonts w:ascii="Lato" w:hAnsi="Lato"/>
                <w:b/>
                <w:sz w:val="20"/>
                <w:szCs w:val="20"/>
              </w:rPr>
              <w:t>Uzasadnienie</w:t>
            </w:r>
          </w:p>
        </w:tc>
        <w:tc>
          <w:tcPr>
            <w:tcW w:w="4043" w:type="dxa"/>
            <w:vAlign w:val="center"/>
          </w:tcPr>
          <w:p w14:paraId="035D0D20" w14:textId="144CAB1E" w:rsidR="00D00BF8" w:rsidRPr="00C9699B" w:rsidRDefault="00D00BF8" w:rsidP="00C9699B">
            <w:pPr>
              <w:jc w:val="center"/>
              <w:rPr>
                <w:rFonts w:ascii="Lato" w:hAnsi="Lato"/>
                <w:b/>
                <w:sz w:val="20"/>
                <w:szCs w:val="20"/>
              </w:rPr>
            </w:pPr>
            <w:r w:rsidRPr="00C9699B">
              <w:rPr>
                <w:rFonts w:ascii="Lato" w:hAnsi="Lato"/>
                <w:b/>
                <w:sz w:val="20"/>
                <w:szCs w:val="20"/>
              </w:rPr>
              <w:t xml:space="preserve">Stanowisko </w:t>
            </w:r>
            <w:proofErr w:type="spellStart"/>
            <w:r w:rsidR="00672B23">
              <w:rPr>
                <w:rFonts w:ascii="Lato" w:hAnsi="Lato"/>
                <w:b/>
                <w:sz w:val="20"/>
                <w:szCs w:val="20"/>
              </w:rPr>
              <w:t>MKiDN</w:t>
            </w:r>
            <w:proofErr w:type="spellEnd"/>
          </w:p>
        </w:tc>
      </w:tr>
      <w:tr w:rsidR="00B86B3F" w:rsidRPr="00C9699B" w14:paraId="1828C45B" w14:textId="77777777" w:rsidTr="0020229A">
        <w:tc>
          <w:tcPr>
            <w:tcW w:w="548" w:type="dxa"/>
          </w:tcPr>
          <w:p w14:paraId="111C6412" w14:textId="77777777" w:rsidR="00B86B3F" w:rsidRPr="00C9699B" w:rsidRDefault="007E14A6" w:rsidP="00C9699B">
            <w:pPr>
              <w:jc w:val="both"/>
              <w:rPr>
                <w:rFonts w:ascii="Lato" w:hAnsi="Lato"/>
                <w:sz w:val="20"/>
                <w:szCs w:val="20"/>
              </w:rPr>
            </w:pPr>
            <w:r>
              <w:rPr>
                <w:rFonts w:ascii="Lato" w:hAnsi="Lato"/>
                <w:sz w:val="20"/>
                <w:szCs w:val="20"/>
              </w:rPr>
              <w:t>1</w:t>
            </w:r>
          </w:p>
        </w:tc>
        <w:tc>
          <w:tcPr>
            <w:tcW w:w="1632" w:type="dxa"/>
          </w:tcPr>
          <w:p w14:paraId="0937C901" w14:textId="25A907CD" w:rsidR="00B86B3F" w:rsidRPr="00C9699B" w:rsidRDefault="00CC1D61" w:rsidP="00C9699B">
            <w:pPr>
              <w:jc w:val="both"/>
              <w:rPr>
                <w:rFonts w:ascii="Lato" w:hAnsi="Lato" w:cs="Calibri"/>
                <w:sz w:val="20"/>
                <w:szCs w:val="20"/>
              </w:rPr>
            </w:pPr>
            <w:r>
              <w:rPr>
                <w:rFonts w:ascii="Lato" w:hAnsi="Lato"/>
                <w:sz w:val="20"/>
                <w:szCs w:val="20"/>
              </w:rPr>
              <w:t xml:space="preserve">Rządowe </w:t>
            </w:r>
            <w:r w:rsidR="00B86B3F" w:rsidRPr="00C9699B">
              <w:rPr>
                <w:rFonts w:ascii="Lato" w:hAnsi="Lato"/>
                <w:sz w:val="20"/>
                <w:szCs w:val="20"/>
              </w:rPr>
              <w:t>Centrum Legislacji</w:t>
            </w:r>
          </w:p>
        </w:tc>
        <w:tc>
          <w:tcPr>
            <w:tcW w:w="1741" w:type="dxa"/>
          </w:tcPr>
          <w:p w14:paraId="3C26E343" w14:textId="752BCE8B" w:rsidR="00B86B3F" w:rsidRPr="00C9699B" w:rsidRDefault="00B86B3F" w:rsidP="00CB1F3A">
            <w:pPr>
              <w:jc w:val="both"/>
              <w:rPr>
                <w:rFonts w:ascii="Lato" w:hAnsi="Lato"/>
                <w:sz w:val="20"/>
                <w:szCs w:val="20"/>
              </w:rPr>
            </w:pPr>
            <w:r w:rsidRPr="00C9699B">
              <w:rPr>
                <w:rFonts w:ascii="Lato" w:hAnsi="Lato"/>
                <w:sz w:val="20"/>
                <w:szCs w:val="20"/>
              </w:rPr>
              <w:t xml:space="preserve">art. 1 w pkt 2 w lit. b projektu </w:t>
            </w:r>
            <w:r w:rsidR="00CB1F3A">
              <w:rPr>
                <w:rFonts w:ascii="Lato" w:hAnsi="Lato"/>
                <w:sz w:val="20"/>
                <w:szCs w:val="20"/>
              </w:rPr>
              <w:t>w zakresie</w:t>
            </w:r>
            <w:r w:rsidR="00CB1F3A" w:rsidRPr="00C9699B">
              <w:rPr>
                <w:rFonts w:ascii="Lato" w:hAnsi="Lato"/>
                <w:sz w:val="20"/>
                <w:szCs w:val="20"/>
              </w:rPr>
              <w:t xml:space="preserve"> </w:t>
            </w:r>
            <w:r w:rsidRPr="00C9699B">
              <w:rPr>
                <w:rFonts w:ascii="Lato" w:hAnsi="Lato"/>
                <w:sz w:val="20"/>
                <w:szCs w:val="20"/>
              </w:rPr>
              <w:t>art. 6 ust. 1b</w:t>
            </w:r>
          </w:p>
        </w:tc>
        <w:tc>
          <w:tcPr>
            <w:tcW w:w="2916" w:type="dxa"/>
          </w:tcPr>
          <w:p w14:paraId="3AE94826" w14:textId="77777777" w:rsidR="00B86B3F" w:rsidRPr="00C9699B" w:rsidRDefault="00B86B3F" w:rsidP="00C9699B">
            <w:pPr>
              <w:jc w:val="both"/>
              <w:rPr>
                <w:rFonts w:ascii="Lato" w:hAnsi="Lato"/>
                <w:sz w:val="20"/>
                <w:szCs w:val="20"/>
              </w:rPr>
            </w:pPr>
            <w:r w:rsidRPr="00C9699B">
              <w:rPr>
                <w:rFonts w:ascii="Lato" w:hAnsi="Lato"/>
                <w:sz w:val="20"/>
                <w:szCs w:val="20"/>
              </w:rPr>
              <w:t xml:space="preserve">Projekt ustawy ma celu uregulowanie zasad postępowania z dokumentacją powstającą w organach państwowych i państwowych jednostkach organizacyjnych oraz w organach jednostek samorządu terytorialnego i samorządowych jednostkach organizacyjnych, a także napływającą do nich, w postaci dokumentów elektronicznych. </w:t>
            </w:r>
          </w:p>
          <w:p w14:paraId="2281A63C" w14:textId="77777777" w:rsidR="00B86B3F" w:rsidRPr="00C9699B" w:rsidRDefault="00B86B3F" w:rsidP="00C9699B">
            <w:pPr>
              <w:jc w:val="both"/>
              <w:rPr>
                <w:rFonts w:ascii="Lato" w:hAnsi="Lato"/>
                <w:sz w:val="20"/>
                <w:szCs w:val="20"/>
              </w:rPr>
            </w:pPr>
          </w:p>
          <w:p w14:paraId="62D309C3" w14:textId="77777777" w:rsidR="00B86B3F" w:rsidRPr="00C9699B" w:rsidRDefault="00B86B3F" w:rsidP="00C9699B">
            <w:pPr>
              <w:jc w:val="both"/>
              <w:rPr>
                <w:rFonts w:ascii="Lato" w:hAnsi="Lato"/>
                <w:sz w:val="20"/>
                <w:szCs w:val="20"/>
              </w:rPr>
            </w:pPr>
            <w:r w:rsidRPr="00C9699B">
              <w:rPr>
                <w:rFonts w:ascii="Lato" w:hAnsi="Lato"/>
                <w:sz w:val="20"/>
                <w:szCs w:val="20"/>
              </w:rPr>
              <w:t xml:space="preserve">W dodawanym w art. 1 w pkt 2 w lit. b projektu przepisie art. 6 ust. 1b ustawy z dnia 14 lipca 1983 r. o narodowym zasobie archiwalnym i archiwach (Dz. U. z 2020 r. poz. 164), zwanej dalej „ustawą”, wprowadzono skrót dla określenia dokumentu elektronicznego, który powstaje albo napływa do ww. organów i jednostek, a odzwierciedla przebieg procesu załatwiania i rozstrzygania spraw. W uzasadnieniu wyjaśniono, że wprowadzenie pojęcia „dokumentu elektronicznego ewidencjonowanego” i odróżnienie go od ogólnego pojęcia dokumentu elektronicznego ma na celu wyraźne wskazanie, że zasadom postępowania określonym w przepisach ustawy podlegają tylko te dokumenty elektroniczne, </w:t>
            </w:r>
            <w:r w:rsidRPr="00C9699B">
              <w:rPr>
                <w:rFonts w:ascii="Lato" w:hAnsi="Lato"/>
                <w:sz w:val="20"/>
                <w:szCs w:val="20"/>
              </w:rPr>
              <w:lastRenderedPageBreak/>
              <w:t>które zostały wprowadzone do ewidencji i zachowane w celu udokumentowania działalności danej jednostki organizacyjnej. W uzasadnieniu projektu ponadto podkreślono, że „brak rozróżnienia pojęcia „dokumentu elektronicznego ewidencjonowanego” w art. 6 ust. 1b projektu ustawy, powodowałby, 2 że powyższe zasady postępowania odnosiłyby się również do wszelkich dokumentów elektronicznych wytwarzanych przez daną jednostkę organizacyjną i do niej przychodzących, tj. także tych bezpośrednio niezwiązanych z funkcjonowaniem jednostki”. Zatem uwzględniając wyjaśnienia zamieszczone w uzasadnieniu oraz wytyczne dotyczące konstruowania definicji legalnej określone w § 146 ust. 1 Zasad techniki prawodawczej należałoby rozważyć zamieszczenie w projektowanej ustawie definicji pojęcia „dokument elektroniczny ewidencjonowany”.</w:t>
            </w:r>
          </w:p>
        </w:tc>
        <w:tc>
          <w:tcPr>
            <w:tcW w:w="4850" w:type="dxa"/>
          </w:tcPr>
          <w:p w14:paraId="552A5FFF" w14:textId="096B75F2" w:rsidR="00B86B3F" w:rsidRPr="00C9699B" w:rsidRDefault="00B86B3F" w:rsidP="00C9699B">
            <w:pPr>
              <w:jc w:val="both"/>
              <w:rPr>
                <w:rFonts w:ascii="Lato" w:hAnsi="Lato"/>
                <w:sz w:val="20"/>
                <w:szCs w:val="20"/>
              </w:rPr>
            </w:pPr>
          </w:p>
        </w:tc>
        <w:tc>
          <w:tcPr>
            <w:tcW w:w="4043" w:type="dxa"/>
          </w:tcPr>
          <w:p w14:paraId="55B19187" w14:textId="1B89DDCE" w:rsidR="00B86B3F" w:rsidRPr="00C9699B" w:rsidRDefault="00B14115" w:rsidP="003C4591">
            <w:pPr>
              <w:jc w:val="both"/>
              <w:rPr>
                <w:rFonts w:ascii="Lato" w:hAnsi="Lato"/>
                <w:sz w:val="20"/>
                <w:szCs w:val="20"/>
              </w:rPr>
            </w:pPr>
            <w:r w:rsidRPr="00B14115">
              <w:rPr>
                <w:rFonts w:ascii="Lato" w:hAnsi="Lato"/>
                <w:sz w:val="20"/>
                <w:szCs w:val="20"/>
              </w:rPr>
              <w:t xml:space="preserve">Uwaga </w:t>
            </w:r>
            <w:r w:rsidR="00E2680B">
              <w:rPr>
                <w:rFonts w:ascii="Lato" w:hAnsi="Lato"/>
                <w:sz w:val="20"/>
                <w:szCs w:val="20"/>
              </w:rPr>
              <w:t xml:space="preserve">stała się </w:t>
            </w:r>
            <w:r w:rsidRPr="00B14115">
              <w:rPr>
                <w:rFonts w:ascii="Lato" w:hAnsi="Lato"/>
                <w:sz w:val="20"/>
                <w:szCs w:val="20"/>
              </w:rPr>
              <w:t>bezprzedmiotowa</w:t>
            </w:r>
            <w:r w:rsidR="00E2680B">
              <w:rPr>
                <w:rFonts w:ascii="Lato" w:hAnsi="Lato"/>
                <w:sz w:val="20"/>
                <w:szCs w:val="20"/>
              </w:rPr>
              <w:t>, ponieważ</w:t>
            </w:r>
            <w:r w:rsidRPr="00B14115">
              <w:rPr>
                <w:rFonts w:ascii="Lato" w:hAnsi="Lato"/>
                <w:sz w:val="20"/>
                <w:szCs w:val="20"/>
              </w:rPr>
              <w:t xml:space="preserve"> </w:t>
            </w:r>
            <w:r w:rsidR="00E2680B">
              <w:rPr>
                <w:rFonts w:ascii="Lato" w:hAnsi="Lato"/>
                <w:sz w:val="20"/>
                <w:szCs w:val="20"/>
              </w:rPr>
              <w:t>w</w:t>
            </w:r>
            <w:r w:rsidRPr="00B14115">
              <w:rPr>
                <w:rFonts w:ascii="Lato" w:hAnsi="Lato"/>
                <w:sz w:val="20"/>
                <w:szCs w:val="20"/>
              </w:rPr>
              <w:t xml:space="preserve"> wyniku </w:t>
            </w:r>
            <w:r>
              <w:rPr>
                <w:rFonts w:ascii="Lato" w:hAnsi="Lato"/>
                <w:sz w:val="20"/>
                <w:szCs w:val="20"/>
              </w:rPr>
              <w:t xml:space="preserve">wprowadzenia dodatkowych </w:t>
            </w:r>
            <w:r w:rsidRPr="00B14115">
              <w:rPr>
                <w:rFonts w:ascii="Lato" w:hAnsi="Lato"/>
                <w:sz w:val="20"/>
                <w:szCs w:val="20"/>
              </w:rPr>
              <w:t xml:space="preserve">poprawek </w:t>
            </w:r>
            <w:r>
              <w:rPr>
                <w:rFonts w:ascii="Lato" w:hAnsi="Lato"/>
                <w:sz w:val="20"/>
                <w:szCs w:val="20"/>
              </w:rPr>
              <w:t xml:space="preserve">w odpowiedzi na </w:t>
            </w:r>
            <w:r w:rsidRPr="00B14115">
              <w:rPr>
                <w:rFonts w:ascii="Lato" w:hAnsi="Lato"/>
                <w:sz w:val="20"/>
                <w:szCs w:val="20"/>
              </w:rPr>
              <w:t>zgłoszon</w:t>
            </w:r>
            <w:r>
              <w:rPr>
                <w:rFonts w:ascii="Lato" w:hAnsi="Lato"/>
                <w:sz w:val="20"/>
                <w:szCs w:val="20"/>
              </w:rPr>
              <w:t>e</w:t>
            </w:r>
            <w:r w:rsidRPr="00B14115">
              <w:rPr>
                <w:rFonts w:ascii="Lato" w:hAnsi="Lato"/>
                <w:sz w:val="20"/>
                <w:szCs w:val="20"/>
              </w:rPr>
              <w:t xml:space="preserve"> </w:t>
            </w:r>
            <w:r w:rsidR="000773B6" w:rsidRPr="00B14115">
              <w:rPr>
                <w:rFonts w:ascii="Lato" w:hAnsi="Lato"/>
                <w:sz w:val="20"/>
                <w:szCs w:val="20"/>
              </w:rPr>
              <w:t>uwagi</w:t>
            </w:r>
            <w:r w:rsidRPr="00B14115">
              <w:rPr>
                <w:rFonts w:ascii="Lato" w:hAnsi="Lato"/>
                <w:sz w:val="20"/>
                <w:szCs w:val="20"/>
              </w:rPr>
              <w:t xml:space="preserve"> </w:t>
            </w:r>
            <w:r w:rsidR="003C4591">
              <w:rPr>
                <w:rFonts w:ascii="Lato" w:hAnsi="Lato"/>
                <w:sz w:val="20"/>
                <w:szCs w:val="20"/>
              </w:rPr>
              <w:t>projekt ustawy</w:t>
            </w:r>
            <w:r w:rsidR="001524F3">
              <w:rPr>
                <w:rFonts w:ascii="Lato" w:hAnsi="Lato"/>
                <w:sz w:val="20"/>
                <w:szCs w:val="20"/>
              </w:rPr>
              <w:t xml:space="preserve"> o zmianie ustawy o </w:t>
            </w:r>
            <w:r w:rsidR="00E219AB">
              <w:rPr>
                <w:rFonts w:ascii="Lato" w:hAnsi="Lato"/>
                <w:sz w:val="20"/>
                <w:szCs w:val="20"/>
              </w:rPr>
              <w:t>narodowym zasobie archiwalnym i </w:t>
            </w:r>
            <w:r w:rsidR="001524F3">
              <w:rPr>
                <w:rFonts w:ascii="Lato" w:hAnsi="Lato"/>
                <w:sz w:val="20"/>
                <w:szCs w:val="20"/>
              </w:rPr>
              <w:t>archiwach (dalej „projekt ustawy”)</w:t>
            </w:r>
            <w:r w:rsidR="003C4591">
              <w:rPr>
                <w:rFonts w:ascii="Lato" w:hAnsi="Lato"/>
                <w:sz w:val="20"/>
                <w:szCs w:val="20"/>
              </w:rPr>
              <w:t xml:space="preserve"> uległ zmianie w zakresie art. 6 ust 1c. Przepis ten w nowej wersji projektu został usunięty</w:t>
            </w:r>
          </w:p>
        </w:tc>
      </w:tr>
      <w:tr w:rsidR="00A62996" w:rsidRPr="00C9699B" w14:paraId="6BB43602" w14:textId="77777777" w:rsidTr="0020229A">
        <w:tc>
          <w:tcPr>
            <w:tcW w:w="548" w:type="dxa"/>
          </w:tcPr>
          <w:p w14:paraId="6F01A881" w14:textId="77777777" w:rsidR="00A62996" w:rsidRPr="00C9699B" w:rsidRDefault="007E14A6" w:rsidP="00C9699B">
            <w:pPr>
              <w:jc w:val="both"/>
              <w:rPr>
                <w:rFonts w:ascii="Lato" w:hAnsi="Lato"/>
                <w:sz w:val="20"/>
                <w:szCs w:val="20"/>
              </w:rPr>
            </w:pPr>
            <w:r>
              <w:rPr>
                <w:rFonts w:ascii="Lato" w:hAnsi="Lato"/>
                <w:sz w:val="20"/>
                <w:szCs w:val="20"/>
              </w:rPr>
              <w:t>2</w:t>
            </w:r>
          </w:p>
        </w:tc>
        <w:tc>
          <w:tcPr>
            <w:tcW w:w="1632" w:type="dxa"/>
          </w:tcPr>
          <w:p w14:paraId="2DAA47B6" w14:textId="77777777" w:rsidR="00A62996" w:rsidRPr="00C9699B" w:rsidRDefault="00A62996" w:rsidP="00C9699B">
            <w:pPr>
              <w:jc w:val="both"/>
              <w:rPr>
                <w:rFonts w:ascii="Lato" w:hAnsi="Lato" w:cs="Calibri"/>
                <w:sz w:val="20"/>
                <w:szCs w:val="20"/>
              </w:rPr>
            </w:pPr>
            <w:r w:rsidRPr="00C9699B">
              <w:rPr>
                <w:rFonts w:ascii="Lato" w:hAnsi="Lato" w:cs="Calibri"/>
                <w:sz w:val="20"/>
                <w:szCs w:val="20"/>
              </w:rPr>
              <w:t>Minister Spraw Wewnętrznych i Administracji</w:t>
            </w:r>
          </w:p>
        </w:tc>
        <w:tc>
          <w:tcPr>
            <w:tcW w:w="1741" w:type="dxa"/>
          </w:tcPr>
          <w:p w14:paraId="788DEBDA" w14:textId="77777777" w:rsidR="00A62996" w:rsidRPr="00C9699B" w:rsidRDefault="00A62996" w:rsidP="00C9699B">
            <w:pPr>
              <w:jc w:val="both"/>
              <w:rPr>
                <w:rFonts w:ascii="Lato" w:hAnsi="Lato"/>
                <w:sz w:val="20"/>
                <w:szCs w:val="20"/>
              </w:rPr>
            </w:pPr>
            <w:r w:rsidRPr="00C9699B">
              <w:rPr>
                <w:rFonts w:ascii="Lato" w:hAnsi="Lato"/>
                <w:sz w:val="20"/>
                <w:szCs w:val="20"/>
              </w:rPr>
              <w:t>art. 1 pkt 2 lit. b projektowanej ustawy w zakresie art. 6 ust. 1g</w:t>
            </w:r>
          </w:p>
        </w:tc>
        <w:tc>
          <w:tcPr>
            <w:tcW w:w="2916" w:type="dxa"/>
          </w:tcPr>
          <w:p w14:paraId="779E091F" w14:textId="77777777" w:rsidR="00A62996" w:rsidRPr="00C9699B" w:rsidRDefault="00A62996" w:rsidP="00C9699B">
            <w:pPr>
              <w:jc w:val="both"/>
              <w:rPr>
                <w:rFonts w:ascii="Lato" w:hAnsi="Lato"/>
                <w:sz w:val="20"/>
                <w:szCs w:val="20"/>
              </w:rPr>
            </w:pPr>
            <w:r w:rsidRPr="00C9699B">
              <w:rPr>
                <w:rFonts w:ascii="Lato" w:hAnsi="Lato"/>
                <w:sz w:val="20"/>
                <w:szCs w:val="20"/>
              </w:rPr>
              <w:t>1) w pkt 11 proponuję wyraz „wspomaga” zastąpić wyrazem „umożliwia”,</w:t>
            </w:r>
          </w:p>
          <w:p w14:paraId="04D0DF14" w14:textId="77777777" w:rsidR="00A62996" w:rsidRPr="00C9699B" w:rsidRDefault="00A62996" w:rsidP="00C9699B">
            <w:pPr>
              <w:jc w:val="both"/>
              <w:rPr>
                <w:rFonts w:ascii="Lato" w:hAnsi="Lato"/>
                <w:sz w:val="20"/>
                <w:szCs w:val="20"/>
              </w:rPr>
            </w:pPr>
            <w:r w:rsidRPr="00C9699B">
              <w:rPr>
                <w:rFonts w:ascii="Lato" w:hAnsi="Lato"/>
                <w:sz w:val="20"/>
                <w:szCs w:val="20"/>
              </w:rPr>
              <w:t>2) w pkt 12 wprowadzeniu do wyliczenia proponuję nadać brzmienie: „umożliwia proces brakowania dokumentów stanowiących dokumentację niearchiwalną i dokumentuje go, w tym:”</w:t>
            </w:r>
          </w:p>
          <w:p w14:paraId="5C0ABCA2" w14:textId="77777777" w:rsidR="00A62996" w:rsidRPr="00C9699B" w:rsidRDefault="00A62996" w:rsidP="00C9699B">
            <w:pPr>
              <w:jc w:val="both"/>
              <w:rPr>
                <w:rFonts w:ascii="Lato" w:hAnsi="Lato"/>
                <w:sz w:val="20"/>
                <w:szCs w:val="20"/>
              </w:rPr>
            </w:pPr>
            <w:r w:rsidRPr="00C9699B">
              <w:rPr>
                <w:rFonts w:ascii="Lato" w:hAnsi="Lato"/>
                <w:sz w:val="20"/>
                <w:szCs w:val="20"/>
              </w:rPr>
              <w:t>3) w pkt 13:</w:t>
            </w:r>
          </w:p>
          <w:p w14:paraId="22F37FCD" w14:textId="77777777" w:rsidR="00A62996" w:rsidRPr="00C9699B" w:rsidRDefault="00A62996" w:rsidP="00C9699B">
            <w:pPr>
              <w:jc w:val="both"/>
              <w:rPr>
                <w:rFonts w:ascii="Lato" w:hAnsi="Lato"/>
                <w:sz w:val="20"/>
                <w:szCs w:val="20"/>
              </w:rPr>
            </w:pPr>
            <w:r w:rsidRPr="00C9699B">
              <w:rPr>
                <w:rFonts w:ascii="Lato" w:hAnsi="Lato"/>
                <w:sz w:val="20"/>
                <w:szCs w:val="20"/>
              </w:rPr>
              <w:lastRenderedPageBreak/>
              <w:t>we wprowadzeniu do wyliczenia wyrazy „wspomaga czynności związane z przygotowaniem” zastąpić wyrazami „umożliwia przygotowanie”,</w:t>
            </w:r>
          </w:p>
          <w:p w14:paraId="727A92FE" w14:textId="77777777" w:rsidR="00A62996" w:rsidRPr="00C9699B" w:rsidRDefault="00A62996" w:rsidP="00C9699B">
            <w:pPr>
              <w:jc w:val="both"/>
              <w:rPr>
                <w:rFonts w:ascii="Lato" w:hAnsi="Lato"/>
                <w:sz w:val="20"/>
                <w:szCs w:val="20"/>
              </w:rPr>
            </w:pPr>
            <w:r w:rsidRPr="00C9699B">
              <w:rPr>
                <w:rFonts w:ascii="Lato" w:hAnsi="Lato"/>
                <w:sz w:val="20"/>
                <w:szCs w:val="20"/>
              </w:rPr>
              <w:t>w lit. c wyrazy „przygotowuje obowiązujący w organie lub jednostce organizacyjnej jednolity rzeczowy wykaz akt” zastąpić wyrazami „umożliwia wygenerowanie obowiązującego w organie lub jednostce organizacyjnej jednolitego rzeczowego wykazu akt”;</w:t>
            </w:r>
          </w:p>
          <w:p w14:paraId="63660AF7" w14:textId="77777777" w:rsidR="00A62996" w:rsidRPr="00C9699B" w:rsidRDefault="00A62996" w:rsidP="00C9699B">
            <w:pPr>
              <w:jc w:val="both"/>
              <w:rPr>
                <w:rFonts w:ascii="Lato" w:hAnsi="Lato"/>
                <w:sz w:val="20"/>
                <w:szCs w:val="20"/>
              </w:rPr>
            </w:pPr>
          </w:p>
        </w:tc>
        <w:tc>
          <w:tcPr>
            <w:tcW w:w="4850" w:type="dxa"/>
          </w:tcPr>
          <w:p w14:paraId="5CBF86C3" w14:textId="77777777" w:rsidR="00A62996" w:rsidRPr="00C9699B" w:rsidRDefault="00A62996" w:rsidP="00C9699B">
            <w:pPr>
              <w:jc w:val="both"/>
              <w:rPr>
                <w:rFonts w:ascii="Lato" w:hAnsi="Lato"/>
                <w:sz w:val="20"/>
                <w:szCs w:val="20"/>
              </w:rPr>
            </w:pPr>
            <w:r w:rsidRPr="00C9699B">
              <w:rPr>
                <w:rFonts w:ascii="Lato" w:hAnsi="Lato"/>
                <w:sz w:val="20"/>
                <w:szCs w:val="20"/>
              </w:rPr>
              <w:lastRenderedPageBreak/>
              <w:t>Uwagi redakcyjne</w:t>
            </w:r>
          </w:p>
        </w:tc>
        <w:tc>
          <w:tcPr>
            <w:tcW w:w="4043" w:type="dxa"/>
          </w:tcPr>
          <w:p w14:paraId="2635167A" w14:textId="5964225C" w:rsidR="00A62996" w:rsidRDefault="00C447CF" w:rsidP="00C9699B">
            <w:pPr>
              <w:jc w:val="both"/>
              <w:rPr>
                <w:rFonts w:ascii="Lato" w:hAnsi="Lato"/>
                <w:sz w:val="20"/>
                <w:szCs w:val="20"/>
              </w:rPr>
            </w:pPr>
            <w:r>
              <w:rPr>
                <w:rFonts w:ascii="Lato" w:hAnsi="Lato"/>
                <w:sz w:val="20"/>
                <w:szCs w:val="20"/>
              </w:rPr>
              <w:t>Uwaga uwzględniona</w:t>
            </w:r>
            <w:r w:rsidR="00DA2E92">
              <w:rPr>
                <w:rFonts w:ascii="Lato" w:hAnsi="Lato"/>
                <w:sz w:val="20"/>
                <w:szCs w:val="20"/>
              </w:rPr>
              <w:t>.</w:t>
            </w:r>
          </w:p>
          <w:p w14:paraId="79A23DFB" w14:textId="7A1156C7" w:rsidR="00A97D3D" w:rsidRDefault="00D37D50" w:rsidP="00C9699B">
            <w:pPr>
              <w:jc w:val="both"/>
              <w:rPr>
                <w:rFonts w:ascii="Lato" w:hAnsi="Lato"/>
                <w:sz w:val="20"/>
                <w:szCs w:val="20"/>
              </w:rPr>
            </w:pPr>
            <w:r>
              <w:rPr>
                <w:rFonts w:ascii="Lato" w:hAnsi="Lato"/>
                <w:sz w:val="20"/>
                <w:szCs w:val="20"/>
              </w:rPr>
              <w:t xml:space="preserve">W wyniku zmian wprowadzonych do projektu ustawy </w:t>
            </w:r>
            <w:r w:rsidR="0049236E">
              <w:rPr>
                <w:rFonts w:ascii="Lato" w:hAnsi="Lato"/>
                <w:sz w:val="20"/>
                <w:szCs w:val="20"/>
              </w:rPr>
              <w:t xml:space="preserve">wskazane kwestie </w:t>
            </w:r>
            <w:r w:rsidR="00AB5821">
              <w:rPr>
                <w:rFonts w:ascii="Lato" w:hAnsi="Lato"/>
                <w:sz w:val="20"/>
                <w:szCs w:val="20"/>
              </w:rPr>
              <w:t>będą</w:t>
            </w:r>
            <w:r w:rsidR="0049236E">
              <w:rPr>
                <w:rFonts w:ascii="Lato" w:hAnsi="Lato"/>
                <w:sz w:val="20"/>
                <w:szCs w:val="20"/>
              </w:rPr>
              <w:t xml:space="preserve"> uregulowane w art. 6 ust. 1a</w:t>
            </w:r>
            <w:r w:rsidR="00AB5821">
              <w:rPr>
                <w:rFonts w:ascii="Lato" w:hAnsi="Lato"/>
                <w:sz w:val="20"/>
                <w:szCs w:val="20"/>
              </w:rPr>
              <w:t xml:space="preserve"> pkt 11-14</w:t>
            </w:r>
            <w:r w:rsidR="0012467C">
              <w:rPr>
                <w:rFonts w:ascii="Lato" w:hAnsi="Lato"/>
                <w:sz w:val="20"/>
                <w:szCs w:val="20"/>
              </w:rPr>
              <w:t xml:space="preserve"> </w:t>
            </w:r>
            <w:r w:rsidR="0012467C" w:rsidRPr="0012467C">
              <w:rPr>
                <w:rFonts w:ascii="Lato" w:hAnsi="Lato"/>
                <w:sz w:val="20"/>
                <w:szCs w:val="20"/>
              </w:rPr>
              <w:t>zaktualizowanej wersji projektu ustawy</w:t>
            </w:r>
            <w:r w:rsidR="00BA4049">
              <w:rPr>
                <w:rFonts w:ascii="Lato" w:hAnsi="Lato"/>
                <w:sz w:val="20"/>
                <w:szCs w:val="20"/>
              </w:rPr>
              <w:t>:</w:t>
            </w:r>
          </w:p>
          <w:p w14:paraId="656350E4" w14:textId="326C1EB2" w:rsidR="00C739B5" w:rsidRPr="00C739B5" w:rsidRDefault="00AB5821" w:rsidP="00C739B5">
            <w:pPr>
              <w:jc w:val="both"/>
              <w:rPr>
                <w:rFonts w:ascii="Lato" w:hAnsi="Lato"/>
                <w:sz w:val="20"/>
                <w:szCs w:val="20"/>
              </w:rPr>
            </w:pPr>
            <w:r>
              <w:rPr>
                <w:rFonts w:ascii="Lato" w:hAnsi="Lato"/>
                <w:sz w:val="20"/>
                <w:szCs w:val="20"/>
              </w:rPr>
              <w:t>„</w:t>
            </w:r>
            <w:r w:rsidR="00C739B5" w:rsidRPr="00C739B5">
              <w:rPr>
                <w:rFonts w:ascii="Lato" w:hAnsi="Lato"/>
                <w:sz w:val="20"/>
                <w:szCs w:val="20"/>
              </w:rPr>
              <w:t xml:space="preserve">11) umożliwia wykonywanie czynności związanych z zarządzaniem dokumentami przechowywanymi w składach chronologicznych i składach informatycznych nośników danych; </w:t>
            </w:r>
          </w:p>
          <w:p w14:paraId="2E232FCB" w14:textId="77777777" w:rsidR="00C739B5" w:rsidRPr="00C739B5" w:rsidRDefault="00C739B5" w:rsidP="00C739B5">
            <w:pPr>
              <w:jc w:val="both"/>
              <w:rPr>
                <w:rFonts w:ascii="Lato" w:hAnsi="Lato"/>
                <w:sz w:val="20"/>
                <w:szCs w:val="20"/>
              </w:rPr>
            </w:pPr>
            <w:r w:rsidRPr="00C739B5">
              <w:rPr>
                <w:rFonts w:ascii="Lato" w:hAnsi="Lato"/>
                <w:sz w:val="20"/>
                <w:szCs w:val="20"/>
              </w:rPr>
              <w:lastRenderedPageBreak/>
              <w:t>12)</w:t>
            </w:r>
            <w:r w:rsidRPr="00C739B5">
              <w:rPr>
                <w:rFonts w:ascii="Lato" w:hAnsi="Lato"/>
                <w:sz w:val="20"/>
                <w:szCs w:val="20"/>
              </w:rPr>
              <w:tab/>
              <w:t xml:space="preserve">zapewnia odtworzenie przebiegu załatwiania i rozstrzygania spraw; </w:t>
            </w:r>
          </w:p>
          <w:p w14:paraId="16ED46FB" w14:textId="0218796F" w:rsidR="00C739B5" w:rsidRPr="00C739B5" w:rsidRDefault="00C739B5" w:rsidP="00C739B5">
            <w:pPr>
              <w:jc w:val="both"/>
              <w:rPr>
                <w:rFonts w:ascii="Lato" w:hAnsi="Lato"/>
                <w:sz w:val="20"/>
                <w:szCs w:val="20"/>
              </w:rPr>
            </w:pPr>
            <w:r w:rsidRPr="00C739B5">
              <w:rPr>
                <w:rFonts w:ascii="Lato" w:hAnsi="Lato"/>
                <w:sz w:val="20"/>
                <w:szCs w:val="20"/>
              </w:rPr>
              <w:t>13) umożliwia wykonywanie czynności związanych z brakowaniem dokumentów stanowiących dokumentację niearchiwalną i</w:t>
            </w:r>
            <w:r w:rsidR="00E219AB">
              <w:rPr>
                <w:rFonts w:ascii="Lato" w:hAnsi="Lato"/>
                <w:sz w:val="20"/>
                <w:szCs w:val="20"/>
              </w:rPr>
              <w:t> </w:t>
            </w:r>
            <w:r w:rsidRPr="00C739B5">
              <w:rPr>
                <w:rFonts w:ascii="Lato" w:hAnsi="Lato"/>
                <w:sz w:val="20"/>
                <w:szCs w:val="20"/>
              </w:rPr>
              <w:t>dokumentuje ten proces , w tym:</w:t>
            </w:r>
          </w:p>
          <w:p w14:paraId="27C8C28F" w14:textId="77777777" w:rsidR="00C739B5" w:rsidRPr="00C739B5" w:rsidRDefault="00C739B5" w:rsidP="00C739B5">
            <w:pPr>
              <w:jc w:val="both"/>
              <w:rPr>
                <w:rFonts w:ascii="Lato" w:hAnsi="Lato"/>
                <w:sz w:val="20"/>
                <w:szCs w:val="20"/>
              </w:rPr>
            </w:pPr>
            <w:r w:rsidRPr="00C739B5">
              <w:rPr>
                <w:rFonts w:ascii="Lato" w:hAnsi="Lato"/>
                <w:sz w:val="20"/>
                <w:szCs w:val="20"/>
              </w:rPr>
              <w:t>a) wyodrębnia automatycznie dokumenty przeznaczone do brakowania,</w:t>
            </w:r>
          </w:p>
          <w:p w14:paraId="5BDCA457" w14:textId="77777777" w:rsidR="00C739B5" w:rsidRPr="00C739B5" w:rsidRDefault="00C739B5" w:rsidP="00C739B5">
            <w:pPr>
              <w:jc w:val="both"/>
              <w:rPr>
                <w:rFonts w:ascii="Lato" w:hAnsi="Lato"/>
                <w:sz w:val="20"/>
                <w:szCs w:val="20"/>
              </w:rPr>
            </w:pPr>
            <w:r w:rsidRPr="00C739B5">
              <w:rPr>
                <w:rFonts w:ascii="Lato" w:hAnsi="Lato"/>
                <w:sz w:val="20"/>
                <w:szCs w:val="20"/>
              </w:rPr>
              <w:t>b) przygotowuje automatycznie spis dokumentacji niearchiwalnej przeznaczonej do brakowania;</w:t>
            </w:r>
          </w:p>
          <w:p w14:paraId="3A9986E1" w14:textId="77777777" w:rsidR="00C739B5" w:rsidRPr="00C739B5" w:rsidRDefault="00C739B5" w:rsidP="00C739B5">
            <w:pPr>
              <w:jc w:val="both"/>
              <w:rPr>
                <w:rFonts w:ascii="Lato" w:hAnsi="Lato"/>
                <w:sz w:val="20"/>
                <w:szCs w:val="20"/>
              </w:rPr>
            </w:pPr>
            <w:r w:rsidRPr="00C739B5">
              <w:rPr>
                <w:rFonts w:ascii="Lato" w:hAnsi="Lato"/>
                <w:sz w:val="20"/>
                <w:szCs w:val="20"/>
              </w:rPr>
              <w:t>14)</w:t>
            </w:r>
            <w:r w:rsidRPr="00C739B5">
              <w:rPr>
                <w:rFonts w:ascii="Lato" w:hAnsi="Lato"/>
                <w:sz w:val="20"/>
                <w:szCs w:val="20"/>
              </w:rPr>
              <w:tab/>
              <w:t>umożliwia wykonywanie czynności związanych z przygotowaniem dokumentów stanowiących materiały archiwalne i ich metadanych do przekazania do właściwego archiwum państwowego, w tym:</w:t>
            </w:r>
          </w:p>
          <w:p w14:paraId="2ED84772" w14:textId="77777777" w:rsidR="00C739B5" w:rsidRPr="00C739B5" w:rsidRDefault="00C739B5" w:rsidP="00C739B5">
            <w:pPr>
              <w:jc w:val="both"/>
              <w:rPr>
                <w:rFonts w:ascii="Lato" w:hAnsi="Lato"/>
                <w:sz w:val="20"/>
                <w:szCs w:val="20"/>
              </w:rPr>
            </w:pPr>
            <w:r w:rsidRPr="00C739B5">
              <w:rPr>
                <w:rFonts w:ascii="Lato" w:hAnsi="Lato"/>
                <w:sz w:val="20"/>
                <w:szCs w:val="20"/>
              </w:rPr>
              <w:t>a) wyodrębnia automatycznie dokumenty przeznaczone do przekazania,</w:t>
            </w:r>
          </w:p>
          <w:p w14:paraId="3A39B4DC" w14:textId="00C727A2" w:rsidR="00C739B5" w:rsidRPr="00C739B5" w:rsidRDefault="00C739B5" w:rsidP="00C739B5">
            <w:pPr>
              <w:jc w:val="both"/>
              <w:rPr>
                <w:rFonts w:ascii="Lato" w:hAnsi="Lato"/>
                <w:sz w:val="20"/>
                <w:szCs w:val="20"/>
              </w:rPr>
            </w:pPr>
            <w:r w:rsidRPr="00C739B5">
              <w:rPr>
                <w:rFonts w:ascii="Lato" w:hAnsi="Lato"/>
                <w:sz w:val="20"/>
                <w:szCs w:val="20"/>
              </w:rPr>
              <w:t>b) umożliwia sporządzenie ewidencji, o</w:t>
            </w:r>
            <w:r w:rsidR="00E219AB">
              <w:rPr>
                <w:rFonts w:ascii="Lato" w:hAnsi="Lato"/>
                <w:sz w:val="20"/>
                <w:szCs w:val="20"/>
              </w:rPr>
              <w:t> </w:t>
            </w:r>
            <w:r w:rsidRPr="00C739B5">
              <w:rPr>
                <w:rFonts w:ascii="Lato" w:hAnsi="Lato"/>
                <w:sz w:val="20"/>
                <w:szCs w:val="20"/>
              </w:rPr>
              <w:t>której mowa w ust. 1t pkt 5 i 6</w:t>
            </w:r>
            <w:r>
              <w:rPr>
                <w:rFonts w:ascii="Lato" w:hAnsi="Lato"/>
                <w:sz w:val="20"/>
                <w:szCs w:val="20"/>
              </w:rPr>
              <w:t>,</w:t>
            </w:r>
            <w:r w:rsidRPr="00C739B5">
              <w:rPr>
                <w:rFonts w:ascii="Lato" w:hAnsi="Lato"/>
                <w:sz w:val="20"/>
                <w:szCs w:val="20"/>
              </w:rPr>
              <w:t xml:space="preserve"> </w:t>
            </w:r>
          </w:p>
          <w:p w14:paraId="52DC2A99" w14:textId="73481D88" w:rsidR="00C739B5" w:rsidRPr="00C739B5" w:rsidRDefault="00C739B5" w:rsidP="00C739B5">
            <w:pPr>
              <w:jc w:val="both"/>
              <w:rPr>
                <w:rFonts w:ascii="Lato" w:hAnsi="Lato"/>
                <w:sz w:val="20"/>
                <w:szCs w:val="20"/>
              </w:rPr>
            </w:pPr>
            <w:r w:rsidRPr="00C739B5">
              <w:rPr>
                <w:rFonts w:ascii="Lato" w:hAnsi="Lato"/>
                <w:sz w:val="20"/>
                <w:szCs w:val="20"/>
              </w:rPr>
              <w:t>c) umożliwia wygenerowanie obowiązującego w organie lub jednostce organizacyjnej  jednolitego rzeczowego wykazu akt w postaci dokumentu elektronicznego zapisanego w formacie XML, którego wzór jest publikowany w</w:t>
            </w:r>
            <w:r w:rsidR="00E219AB">
              <w:rPr>
                <w:rFonts w:ascii="Lato" w:hAnsi="Lato"/>
                <w:sz w:val="20"/>
                <w:szCs w:val="20"/>
              </w:rPr>
              <w:t> </w:t>
            </w:r>
            <w:r w:rsidRPr="00C739B5">
              <w:rPr>
                <w:rFonts w:ascii="Lato" w:hAnsi="Lato"/>
                <w:sz w:val="20"/>
                <w:szCs w:val="20"/>
              </w:rPr>
              <w:t>Biuletynie Informacji Publicznej Naczelnej Dyrekcji Archiwów Państwowych,</w:t>
            </w:r>
          </w:p>
          <w:p w14:paraId="635AFEC8" w14:textId="30A1E6A4" w:rsidR="00C739B5" w:rsidRPr="00C739B5" w:rsidRDefault="00C739B5" w:rsidP="00C739B5">
            <w:pPr>
              <w:jc w:val="both"/>
              <w:rPr>
                <w:rFonts w:ascii="Lato" w:hAnsi="Lato"/>
                <w:sz w:val="20"/>
                <w:szCs w:val="20"/>
              </w:rPr>
            </w:pPr>
            <w:r w:rsidRPr="00C739B5">
              <w:rPr>
                <w:rFonts w:ascii="Lato" w:hAnsi="Lato"/>
                <w:sz w:val="20"/>
                <w:szCs w:val="20"/>
              </w:rPr>
              <w:t>d) zapisuje dokumenty i ich metadane w</w:t>
            </w:r>
            <w:r w:rsidR="00E219AB">
              <w:rPr>
                <w:rFonts w:ascii="Lato" w:hAnsi="Lato"/>
                <w:sz w:val="20"/>
                <w:szCs w:val="20"/>
              </w:rPr>
              <w:t> </w:t>
            </w:r>
            <w:r w:rsidRPr="00C739B5">
              <w:rPr>
                <w:rFonts w:ascii="Lato" w:hAnsi="Lato"/>
                <w:sz w:val="20"/>
                <w:szCs w:val="20"/>
              </w:rPr>
              <w:t>sposób określony w przepisach wydanych na podstawie art. 5 ust. 2c,</w:t>
            </w:r>
          </w:p>
          <w:p w14:paraId="34ED1846" w14:textId="77777777" w:rsidR="00C739B5" w:rsidRPr="00C739B5" w:rsidRDefault="00C739B5" w:rsidP="00C739B5">
            <w:pPr>
              <w:jc w:val="both"/>
              <w:rPr>
                <w:rFonts w:ascii="Lato" w:hAnsi="Lato"/>
                <w:sz w:val="20"/>
                <w:szCs w:val="20"/>
              </w:rPr>
            </w:pPr>
            <w:r w:rsidRPr="00C739B5">
              <w:rPr>
                <w:rFonts w:ascii="Lato" w:hAnsi="Lato"/>
                <w:sz w:val="20"/>
                <w:szCs w:val="20"/>
              </w:rPr>
              <w:t>e) eksportuje dokumenty i ich metadane,</w:t>
            </w:r>
          </w:p>
          <w:p w14:paraId="3AA1C94C" w14:textId="40673C37" w:rsidR="00F84584" w:rsidRPr="00C9699B" w:rsidRDefault="00C739B5" w:rsidP="00FC55A9">
            <w:pPr>
              <w:jc w:val="both"/>
              <w:rPr>
                <w:rFonts w:ascii="Lato" w:hAnsi="Lato"/>
                <w:sz w:val="20"/>
                <w:szCs w:val="20"/>
              </w:rPr>
            </w:pPr>
            <w:r w:rsidRPr="00C739B5">
              <w:rPr>
                <w:rFonts w:ascii="Lato" w:hAnsi="Lato"/>
                <w:sz w:val="20"/>
                <w:szCs w:val="20"/>
              </w:rPr>
              <w:t>f) oznacza dokumenty przekazane do archiwum państwowego w sposób umożliwiający ich odróżnienie od dokumentów nieprzekazanych;</w:t>
            </w:r>
            <w:r w:rsidR="00AB5821">
              <w:rPr>
                <w:rFonts w:ascii="Lato" w:hAnsi="Lato"/>
                <w:sz w:val="20"/>
                <w:szCs w:val="20"/>
              </w:rPr>
              <w:t>”</w:t>
            </w:r>
          </w:p>
        </w:tc>
      </w:tr>
      <w:tr w:rsidR="00A62996" w:rsidRPr="00C9699B" w14:paraId="53563810" w14:textId="77777777" w:rsidTr="0020229A">
        <w:tc>
          <w:tcPr>
            <w:tcW w:w="548" w:type="dxa"/>
          </w:tcPr>
          <w:p w14:paraId="7B88DCEA" w14:textId="77777777" w:rsidR="00A62996" w:rsidRPr="00C9699B" w:rsidRDefault="007E14A6" w:rsidP="00C9699B">
            <w:pPr>
              <w:jc w:val="both"/>
              <w:rPr>
                <w:rFonts w:ascii="Lato" w:hAnsi="Lato"/>
                <w:sz w:val="20"/>
                <w:szCs w:val="20"/>
              </w:rPr>
            </w:pPr>
            <w:r>
              <w:rPr>
                <w:rFonts w:ascii="Lato" w:hAnsi="Lato"/>
                <w:sz w:val="20"/>
                <w:szCs w:val="20"/>
              </w:rPr>
              <w:lastRenderedPageBreak/>
              <w:t>3</w:t>
            </w:r>
          </w:p>
        </w:tc>
        <w:tc>
          <w:tcPr>
            <w:tcW w:w="1632" w:type="dxa"/>
          </w:tcPr>
          <w:p w14:paraId="4C8FF651" w14:textId="77777777" w:rsidR="00A62996" w:rsidRPr="00C9699B" w:rsidRDefault="00A62996" w:rsidP="00C9699B">
            <w:pPr>
              <w:jc w:val="both"/>
              <w:rPr>
                <w:rFonts w:ascii="Lato" w:hAnsi="Lato" w:cs="Calibri"/>
                <w:sz w:val="20"/>
                <w:szCs w:val="20"/>
              </w:rPr>
            </w:pPr>
            <w:r w:rsidRPr="00C9699B">
              <w:rPr>
                <w:rFonts w:ascii="Lato" w:hAnsi="Lato" w:cs="Calibri"/>
                <w:sz w:val="20"/>
                <w:szCs w:val="20"/>
              </w:rPr>
              <w:t>Minister Spraw Wewnętrznych i Administracji</w:t>
            </w:r>
          </w:p>
        </w:tc>
        <w:tc>
          <w:tcPr>
            <w:tcW w:w="1741" w:type="dxa"/>
          </w:tcPr>
          <w:p w14:paraId="49E95E43" w14:textId="77777777" w:rsidR="00A62996" w:rsidRPr="00C9699B" w:rsidRDefault="00A62996" w:rsidP="00C9699B">
            <w:pPr>
              <w:jc w:val="both"/>
              <w:rPr>
                <w:rFonts w:ascii="Lato" w:hAnsi="Lato"/>
                <w:sz w:val="20"/>
                <w:szCs w:val="20"/>
              </w:rPr>
            </w:pPr>
            <w:r w:rsidRPr="00C9699B">
              <w:rPr>
                <w:rFonts w:ascii="Lato" w:hAnsi="Lato"/>
                <w:iCs/>
                <w:sz w:val="20"/>
                <w:szCs w:val="20"/>
              </w:rPr>
              <w:t>art. 1 pkt 2 lit. b projektu w zakresie art. 6 ust. 1h</w:t>
            </w:r>
          </w:p>
        </w:tc>
        <w:tc>
          <w:tcPr>
            <w:tcW w:w="2916" w:type="dxa"/>
          </w:tcPr>
          <w:p w14:paraId="18D20C34" w14:textId="77777777" w:rsidR="00A62996" w:rsidRPr="00C9699B" w:rsidRDefault="00A62996" w:rsidP="00C9699B">
            <w:pPr>
              <w:jc w:val="both"/>
              <w:rPr>
                <w:rFonts w:ascii="Lato" w:hAnsi="Lato"/>
                <w:iCs/>
                <w:sz w:val="20"/>
                <w:szCs w:val="20"/>
              </w:rPr>
            </w:pPr>
            <w:r w:rsidRPr="00C9699B">
              <w:rPr>
                <w:rFonts w:ascii="Lato" w:hAnsi="Lato"/>
                <w:iCs/>
                <w:sz w:val="20"/>
                <w:szCs w:val="20"/>
              </w:rPr>
              <w:t xml:space="preserve">proponuję wskazanej jednostce redakcyjnej nadać następujące brzmienie: </w:t>
            </w:r>
          </w:p>
          <w:p w14:paraId="4D2AF4E4" w14:textId="77777777" w:rsidR="00A62996" w:rsidRPr="00C9699B" w:rsidRDefault="00A62996" w:rsidP="00C9699B">
            <w:pPr>
              <w:jc w:val="both"/>
              <w:rPr>
                <w:rFonts w:ascii="Lato" w:hAnsi="Lato"/>
                <w:iCs/>
                <w:sz w:val="20"/>
                <w:szCs w:val="20"/>
              </w:rPr>
            </w:pPr>
            <w:r w:rsidRPr="00C9699B">
              <w:rPr>
                <w:rFonts w:ascii="Lato" w:hAnsi="Lato"/>
                <w:sz w:val="20"/>
                <w:szCs w:val="20"/>
              </w:rPr>
              <w:t xml:space="preserve">System teleinformatyczny spełnia dla dokumentów ewidencjonowanych funkcję archiwum zakładowego, archiwum wyodrębnionego lub </w:t>
            </w:r>
            <w:r w:rsidRPr="00C9699B">
              <w:rPr>
                <w:rFonts w:ascii="Lato" w:hAnsi="Lato"/>
                <w:sz w:val="20"/>
                <w:szCs w:val="20"/>
              </w:rPr>
              <w:lastRenderedPageBreak/>
              <w:t xml:space="preserve">składnicy akt, a jeżeli zachodzi taka konieczność, zapewnia również funkcjonowanie kilku archiwów zakładowych, wyodrębnionych lub składnic akt w zależności </w:t>
            </w:r>
            <w:r w:rsidRPr="00C9699B">
              <w:rPr>
                <w:rFonts w:ascii="Lato" w:hAnsi="Lato"/>
                <w:sz w:val="20"/>
                <w:szCs w:val="20"/>
              </w:rPr>
              <w:br/>
              <w:t>od potrzeb.”;</w:t>
            </w:r>
          </w:p>
          <w:p w14:paraId="0401AC0B" w14:textId="77777777" w:rsidR="00A62996" w:rsidRPr="00C9699B" w:rsidRDefault="00A62996" w:rsidP="00C9699B">
            <w:pPr>
              <w:jc w:val="both"/>
              <w:rPr>
                <w:rFonts w:ascii="Lato" w:hAnsi="Lato"/>
                <w:sz w:val="20"/>
                <w:szCs w:val="20"/>
              </w:rPr>
            </w:pPr>
          </w:p>
        </w:tc>
        <w:tc>
          <w:tcPr>
            <w:tcW w:w="4850" w:type="dxa"/>
          </w:tcPr>
          <w:p w14:paraId="4F31D3F9" w14:textId="77777777" w:rsidR="00A62996" w:rsidRPr="00C9699B" w:rsidRDefault="00A62996" w:rsidP="00C9699B">
            <w:pPr>
              <w:jc w:val="both"/>
              <w:rPr>
                <w:rFonts w:ascii="Lato" w:hAnsi="Lato"/>
                <w:sz w:val="20"/>
                <w:szCs w:val="20"/>
              </w:rPr>
            </w:pPr>
            <w:r w:rsidRPr="00C9699B">
              <w:rPr>
                <w:rFonts w:ascii="Lato" w:hAnsi="Lato"/>
                <w:sz w:val="20"/>
                <w:szCs w:val="20"/>
              </w:rPr>
              <w:lastRenderedPageBreak/>
              <w:t>Uwaga redakcyjna</w:t>
            </w:r>
          </w:p>
        </w:tc>
        <w:tc>
          <w:tcPr>
            <w:tcW w:w="4043" w:type="dxa"/>
          </w:tcPr>
          <w:p w14:paraId="4EB81A31" w14:textId="77777777" w:rsidR="00F12E88" w:rsidRDefault="00C447CF" w:rsidP="00C9699B">
            <w:pPr>
              <w:jc w:val="both"/>
              <w:rPr>
                <w:rFonts w:ascii="Lato" w:hAnsi="Lato"/>
                <w:sz w:val="20"/>
                <w:szCs w:val="20"/>
              </w:rPr>
            </w:pPr>
            <w:r>
              <w:rPr>
                <w:rFonts w:ascii="Lato" w:hAnsi="Lato"/>
                <w:sz w:val="20"/>
                <w:szCs w:val="20"/>
              </w:rPr>
              <w:t>Uwaga nieuwzględniona</w:t>
            </w:r>
            <w:r w:rsidR="003625EB">
              <w:rPr>
                <w:rFonts w:ascii="Lato" w:hAnsi="Lato"/>
                <w:sz w:val="20"/>
                <w:szCs w:val="20"/>
              </w:rPr>
              <w:t>.</w:t>
            </w:r>
            <w:r>
              <w:rPr>
                <w:rFonts w:ascii="Lato" w:hAnsi="Lato"/>
                <w:sz w:val="20"/>
                <w:szCs w:val="20"/>
              </w:rPr>
              <w:t xml:space="preserve"> </w:t>
            </w:r>
          </w:p>
          <w:p w14:paraId="33B96EFA" w14:textId="77777777" w:rsidR="003A18C2" w:rsidRDefault="003A18C2" w:rsidP="006D3E0C">
            <w:pPr>
              <w:jc w:val="both"/>
              <w:rPr>
                <w:rFonts w:ascii="Lato" w:hAnsi="Lato"/>
                <w:sz w:val="20"/>
                <w:szCs w:val="20"/>
              </w:rPr>
            </w:pPr>
          </w:p>
          <w:p w14:paraId="0F4B30C5" w14:textId="52F0BFD5" w:rsidR="00BB19D5" w:rsidRDefault="00C96AA8" w:rsidP="006D5A2B">
            <w:pPr>
              <w:jc w:val="both"/>
              <w:rPr>
                <w:rFonts w:ascii="Lato" w:hAnsi="Lato"/>
                <w:sz w:val="20"/>
                <w:szCs w:val="20"/>
              </w:rPr>
            </w:pPr>
            <w:r>
              <w:rPr>
                <w:rFonts w:ascii="Lato" w:hAnsi="Lato"/>
                <w:sz w:val="20"/>
                <w:szCs w:val="20"/>
              </w:rPr>
              <w:t xml:space="preserve">Należy zauważyć że </w:t>
            </w:r>
            <w:r w:rsidR="00D85A21">
              <w:rPr>
                <w:rFonts w:ascii="Lato" w:hAnsi="Lato"/>
                <w:sz w:val="20"/>
                <w:szCs w:val="20"/>
              </w:rPr>
              <w:t>archiwum wyodrębnione spełnia funkcję archiwum zakładowego dla jednostki organizacyjnej w</w:t>
            </w:r>
            <w:r w:rsidR="00E219AB">
              <w:rPr>
                <w:rFonts w:ascii="Lato" w:hAnsi="Lato"/>
                <w:sz w:val="20"/>
                <w:szCs w:val="20"/>
              </w:rPr>
              <w:t> </w:t>
            </w:r>
            <w:r w:rsidR="00D85A21">
              <w:rPr>
                <w:rFonts w:ascii="Lato" w:hAnsi="Lato"/>
                <w:sz w:val="20"/>
                <w:szCs w:val="20"/>
              </w:rPr>
              <w:t xml:space="preserve">której zostało </w:t>
            </w:r>
            <w:r w:rsidR="001A1890">
              <w:rPr>
                <w:rFonts w:ascii="Lato" w:hAnsi="Lato"/>
                <w:sz w:val="20"/>
                <w:szCs w:val="20"/>
              </w:rPr>
              <w:t>utworzone</w:t>
            </w:r>
            <w:r w:rsidR="00D85A21">
              <w:rPr>
                <w:rFonts w:ascii="Lato" w:hAnsi="Lato"/>
                <w:sz w:val="20"/>
                <w:szCs w:val="20"/>
              </w:rPr>
              <w:t xml:space="preserve">. </w:t>
            </w:r>
            <w:r w:rsidR="00DA7012">
              <w:rPr>
                <w:rFonts w:ascii="Lato" w:hAnsi="Lato"/>
                <w:sz w:val="20"/>
                <w:szCs w:val="20"/>
              </w:rPr>
              <w:t xml:space="preserve">Określenie </w:t>
            </w:r>
            <w:r w:rsidR="0086343D">
              <w:rPr>
                <w:rFonts w:ascii="Lato" w:hAnsi="Lato"/>
                <w:sz w:val="20"/>
                <w:szCs w:val="20"/>
              </w:rPr>
              <w:t>„</w:t>
            </w:r>
            <w:r w:rsidR="00DA7012">
              <w:rPr>
                <w:rFonts w:ascii="Lato" w:hAnsi="Lato"/>
                <w:sz w:val="20"/>
                <w:szCs w:val="20"/>
              </w:rPr>
              <w:t>archiwum wyodrębnione</w:t>
            </w:r>
            <w:r w:rsidR="0086343D">
              <w:rPr>
                <w:rFonts w:ascii="Lato" w:hAnsi="Lato"/>
                <w:sz w:val="20"/>
                <w:szCs w:val="20"/>
              </w:rPr>
              <w:t>”</w:t>
            </w:r>
            <w:r w:rsidR="00DA7012">
              <w:rPr>
                <w:rFonts w:ascii="Lato" w:hAnsi="Lato"/>
                <w:sz w:val="20"/>
                <w:szCs w:val="20"/>
              </w:rPr>
              <w:t xml:space="preserve"> zostało użyte w</w:t>
            </w:r>
            <w:r w:rsidR="00E219AB">
              <w:rPr>
                <w:rFonts w:ascii="Lato" w:hAnsi="Lato"/>
                <w:sz w:val="20"/>
                <w:szCs w:val="20"/>
              </w:rPr>
              <w:t> </w:t>
            </w:r>
            <w:r w:rsidR="00DA7012">
              <w:rPr>
                <w:rFonts w:ascii="Lato" w:hAnsi="Lato"/>
                <w:sz w:val="20"/>
                <w:szCs w:val="20"/>
              </w:rPr>
              <w:t xml:space="preserve">ustawie </w:t>
            </w:r>
            <w:r w:rsidR="00AB5821">
              <w:rPr>
                <w:rFonts w:ascii="Lato" w:hAnsi="Lato"/>
                <w:sz w:val="20"/>
                <w:szCs w:val="20"/>
              </w:rPr>
              <w:t xml:space="preserve">z dnia 14 lipca 1983 r. </w:t>
            </w:r>
            <w:r w:rsidR="007832F0">
              <w:rPr>
                <w:rFonts w:ascii="Lato" w:hAnsi="Lato"/>
                <w:sz w:val="20"/>
                <w:szCs w:val="20"/>
              </w:rPr>
              <w:lastRenderedPageBreak/>
              <w:t>o </w:t>
            </w:r>
            <w:r w:rsidR="00AB5821">
              <w:rPr>
                <w:rFonts w:ascii="Lato" w:hAnsi="Lato"/>
                <w:sz w:val="20"/>
                <w:szCs w:val="20"/>
              </w:rPr>
              <w:t>narodowym zasobie ar</w:t>
            </w:r>
            <w:r w:rsidR="00D36FEF">
              <w:rPr>
                <w:rFonts w:ascii="Lato" w:hAnsi="Lato"/>
                <w:sz w:val="20"/>
                <w:szCs w:val="20"/>
              </w:rPr>
              <w:t>chiwalnym i </w:t>
            </w:r>
            <w:r w:rsidR="00E219AB">
              <w:rPr>
                <w:rFonts w:ascii="Lato" w:hAnsi="Lato"/>
                <w:sz w:val="20"/>
                <w:szCs w:val="20"/>
              </w:rPr>
              <w:t>archiwach (Dz. U. z </w:t>
            </w:r>
            <w:r w:rsidR="00AB5821">
              <w:rPr>
                <w:rFonts w:ascii="Lato" w:hAnsi="Lato"/>
                <w:sz w:val="20"/>
                <w:szCs w:val="20"/>
              </w:rPr>
              <w:t xml:space="preserve">2020 r. poz. 164, z </w:t>
            </w:r>
            <w:proofErr w:type="spellStart"/>
            <w:r w:rsidR="00AB5821">
              <w:rPr>
                <w:rFonts w:ascii="Lato" w:hAnsi="Lato"/>
                <w:sz w:val="20"/>
                <w:szCs w:val="20"/>
              </w:rPr>
              <w:t>późn</w:t>
            </w:r>
            <w:proofErr w:type="spellEnd"/>
            <w:r w:rsidR="00AB5821">
              <w:rPr>
                <w:rFonts w:ascii="Lato" w:hAnsi="Lato"/>
                <w:sz w:val="20"/>
                <w:szCs w:val="20"/>
              </w:rPr>
              <w:t>. zm.)</w:t>
            </w:r>
            <w:r w:rsidR="00D40022">
              <w:rPr>
                <w:rFonts w:ascii="Lato" w:hAnsi="Lato"/>
                <w:sz w:val="20"/>
                <w:szCs w:val="20"/>
              </w:rPr>
              <w:t xml:space="preserve"> </w:t>
            </w:r>
            <w:r w:rsidR="00DA7012">
              <w:rPr>
                <w:rFonts w:ascii="Lato" w:hAnsi="Lato"/>
                <w:sz w:val="20"/>
                <w:szCs w:val="20"/>
              </w:rPr>
              <w:t xml:space="preserve">na </w:t>
            </w:r>
            <w:r w:rsidR="004C261B">
              <w:rPr>
                <w:rFonts w:ascii="Lato" w:hAnsi="Lato"/>
                <w:sz w:val="20"/>
                <w:szCs w:val="20"/>
              </w:rPr>
              <w:t xml:space="preserve">potrzeby </w:t>
            </w:r>
            <w:r w:rsidR="00A62A8A">
              <w:rPr>
                <w:rFonts w:ascii="Lato" w:hAnsi="Lato"/>
                <w:sz w:val="20"/>
                <w:szCs w:val="20"/>
              </w:rPr>
              <w:t>wskazania</w:t>
            </w:r>
            <w:r w:rsidR="004C2F50">
              <w:rPr>
                <w:rFonts w:ascii="Lato" w:hAnsi="Lato"/>
                <w:sz w:val="20"/>
                <w:szCs w:val="20"/>
              </w:rPr>
              <w:t xml:space="preserve">, że </w:t>
            </w:r>
            <w:r w:rsidR="0083027E">
              <w:rPr>
                <w:rFonts w:ascii="Lato" w:hAnsi="Lato"/>
                <w:sz w:val="20"/>
                <w:szCs w:val="20"/>
              </w:rPr>
              <w:t xml:space="preserve">zasady </w:t>
            </w:r>
            <w:r w:rsidR="004C2F50">
              <w:rPr>
                <w:rFonts w:ascii="Lato" w:hAnsi="Lato"/>
                <w:sz w:val="20"/>
                <w:szCs w:val="20"/>
              </w:rPr>
              <w:t>postępowani</w:t>
            </w:r>
            <w:r w:rsidR="0083027E">
              <w:rPr>
                <w:rFonts w:ascii="Lato" w:hAnsi="Lato"/>
                <w:sz w:val="20"/>
                <w:szCs w:val="20"/>
              </w:rPr>
              <w:t>a</w:t>
            </w:r>
            <w:r w:rsidR="004C2F50">
              <w:rPr>
                <w:rFonts w:ascii="Lato" w:hAnsi="Lato"/>
                <w:sz w:val="20"/>
                <w:szCs w:val="20"/>
              </w:rPr>
              <w:t xml:space="preserve"> z</w:t>
            </w:r>
            <w:r w:rsidR="00D36FEF">
              <w:rPr>
                <w:rFonts w:ascii="Lato" w:hAnsi="Lato"/>
                <w:sz w:val="20"/>
                <w:szCs w:val="20"/>
              </w:rPr>
              <w:t> </w:t>
            </w:r>
            <w:r w:rsidR="004C2F50">
              <w:rPr>
                <w:rFonts w:ascii="Lato" w:hAnsi="Lato"/>
                <w:sz w:val="20"/>
                <w:szCs w:val="20"/>
              </w:rPr>
              <w:t>dokumentacją zgromadzoną w tych jednostkach</w:t>
            </w:r>
            <w:r w:rsidR="0083027E">
              <w:rPr>
                <w:rFonts w:ascii="Lato" w:hAnsi="Lato"/>
                <w:sz w:val="20"/>
                <w:szCs w:val="20"/>
              </w:rPr>
              <w:t xml:space="preserve"> regulowane będą przez </w:t>
            </w:r>
            <w:r w:rsidR="005B62A3">
              <w:rPr>
                <w:rFonts w:ascii="Lato" w:hAnsi="Lato"/>
                <w:sz w:val="20"/>
                <w:szCs w:val="20"/>
              </w:rPr>
              <w:t xml:space="preserve">właściwe organy wspomnianych jednostek, które nie będą podlegały </w:t>
            </w:r>
            <w:r w:rsidR="009754ED">
              <w:rPr>
                <w:rFonts w:ascii="Lato" w:hAnsi="Lato"/>
                <w:sz w:val="20"/>
                <w:szCs w:val="20"/>
              </w:rPr>
              <w:t xml:space="preserve">zasadom ogólnym określonym w ustawie. </w:t>
            </w:r>
            <w:r w:rsidR="006D5A2B">
              <w:rPr>
                <w:rFonts w:ascii="Lato" w:hAnsi="Lato"/>
                <w:sz w:val="20"/>
                <w:szCs w:val="20"/>
              </w:rPr>
              <w:t>D</w:t>
            </w:r>
            <w:r w:rsidR="00F12E88">
              <w:rPr>
                <w:rFonts w:ascii="Lato" w:hAnsi="Lato"/>
                <w:sz w:val="20"/>
                <w:szCs w:val="20"/>
              </w:rPr>
              <w:t>la a</w:t>
            </w:r>
            <w:r w:rsidR="00C447CF">
              <w:rPr>
                <w:rFonts w:ascii="Lato" w:hAnsi="Lato"/>
                <w:sz w:val="20"/>
                <w:szCs w:val="20"/>
              </w:rPr>
              <w:t>rchiw</w:t>
            </w:r>
            <w:r w:rsidR="00F12E88">
              <w:rPr>
                <w:rFonts w:ascii="Lato" w:hAnsi="Lato"/>
                <w:sz w:val="20"/>
                <w:szCs w:val="20"/>
              </w:rPr>
              <w:t>ów</w:t>
            </w:r>
            <w:r w:rsidR="00C447CF">
              <w:rPr>
                <w:rFonts w:ascii="Lato" w:hAnsi="Lato"/>
                <w:sz w:val="20"/>
                <w:szCs w:val="20"/>
              </w:rPr>
              <w:t xml:space="preserve"> wyodrębnion</w:t>
            </w:r>
            <w:r w:rsidR="00F12E88">
              <w:rPr>
                <w:rFonts w:ascii="Lato" w:hAnsi="Lato"/>
                <w:sz w:val="20"/>
                <w:szCs w:val="20"/>
              </w:rPr>
              <w:t xml:space="preserve">ych jest szereg dedykowanych przepisów w zakresie szeroko pojętego zarządzania dokumentacją, w tym jej klasyfikowania, kwalifikowania, udostępniania, brakowania, </w:t>
            </w:r>
            <w:r w:rsidR="001A1890">
              <w:rPr>
                <w:rFonts w:ascii="Lato" w:hAnsi="Lato"/>
                <w:sz w:val="20"/>
                <w:szCs w:val="20"/>
              </w:rPr>
              <w:t>a także</w:t>
            </w:r>
            <w:r w:rsidR="00F12E88">
              <w:rPr>
                <w:rFonts w:ascii="Lato" w:hAnsi="Lato"/>
                <w:sz w:val="20"/>
                <w:szCs w:val="20"/>
              </w:rPr>
              <w:t xml:space="preserve"> przekazywania materiałów archiwalnych</w:t>
            </w:r>
            <w:r w:rsidR="001D1E85">
              <w:rPr>
                <w:rFonts w:ascii="Lato" w:hAnsi="Lato"/>
                <w:sz w:val="20"/>
                <w:szCs w:val="20"/>
              </w:rPr>
              <w:t xml:space="preserve"> do archiwów państwowych</w:t>
            </w:r>
            <w:r w:rsidR="00F12E88">
              <w:rPr>
                <w:rFonts w:ascii="Lato" w:hAnsi="Lato"/>
                <w:sz w:val="20"/>
                <w:szCs w:val="20"/>
              </w:rPr>
              <w:t xml:space="preserve"> (</w:t>
            </w:r>
            <w:r w:rsidR="003625EB">
              <w:rPr>
                <w:rFonts w:ascii="Lato" w:hAnsi="Lato"/>
                <w:sz w:val="20"/>
                <w:szCs w:val="20"/>
              </w:rPr>
              <w:t>art. 5 ust. 3</w:t>
            </w:r>
            <w:r w:rsidR="00F12E88">
              <w:rPr>
                <w:rFonts w:ascii="Lato" w:hAnsi="Lato"/>
                <w:sz w:val="20"/>
                <w:szCs w:val="20"/>
              </w:rPr>
              <w:t xml:space="preserve"> i 5,</w:t>
            </w:r>
            <w:r w:rsidR="00660B3C">
              <w:rPr>
                <w:rFonts w:ascii="Lato" w:hAnsi="Lato"/>
                <w:sz w:val="20"/>
                <w:szCs w:val="20"/>
              </w:rPr>
              <w:t xml:space="preserve"> art. 6 ust. 2i, art. 17 ust. 3</w:t>
            </w:r>
            <w:r w:rsidR="00F54E28">
              <w:rPr>
                <w:rFonts w:ascii="Lato" w:hAnsi="Lato"/>
                <w:sz w:val="20"/>
                <w:szCs w:val="20"/>
              </w:rPr>
              <w:t xml:space="preserve">, </w:t>
            </w:r>
            <w:r w:rsidR="00660B3C">
              <w:rPr>
                <w:rFonts w:ascii="Lato" w:hAnsi="Lato"/>
                <w:sz w:val="20"/>
                <w:szCs w:val="20"/>
              </w:rPr>
              <w:t xml:space="preserve"> art. 27 ust 2, art. 29 -</w:t>
            </w:r>
            <w:r w:rsidR="003B38CE">
              <w:rPr>
                <w:rFonts w:ascii="Lato" w:hAnsi="Lato"/>
                <w:sz w:val="20"/>
                <w:szCs w:val="20"/>
              </w:rPr>
              <w:t xml:space="preserve"> </w:t>
            </w:r>
            <w:r w:rsidR="00C02441">
              <w:rPr>
                <w:rFonts w:ascii="Lato" w:hAnsi="Lato"/>
                <w:sz w:val="20"/>
                <w:szCs w:val="20"/>
              </w:rPr>
              <w:t xml:space="preserve"> </w:t>
            </w:r>
            <w:r w:rsidR="00660B3C">
              <w:rPr>
                <w:rFonts w:ascii="Lato" w:hAnsi="Lato"/>
                <w:sz w:val="20"/>
                <w:szCs w:val="20"/>
              </w:rPr>
              <w:t>32</w:t>
            </w:r>
            <w:r w:rsidR="00F12E88">
              <w:rPr>
                <w:rFonts w:ascii="Lato" w:hAnsi="Lato"/>
                <w:sz w:val="20"/>
                <w:szCs w:val="20"/>
              </w:rPr>
              <w:t>)</w:t>
            </w:r>
            <w:r w:rsidR="00C02441">
              <w:rPr>
                <w:rFonts w:ascii="Lato" w:hAnsi="Lato"/>
                <w:sz w:val="20"/>
                <w:szCs w:val="20"/>
              </w:rPr>
              <w:t>.</w:t>
            </w:r>
            <w:r w:rsidR="00F12E88">
              <w:rPr>
                <w:rFonts w:ascii="Lato" w:hAnsi="Lato"/>
                <w:sz w:val="20"/>
                <w:szCs w:val="20"/>
              </w:rPr>
              <w:t xml:space="preserve"> </w:t>
            </w:r>
            <w:r w:rsidR="006D3E0C" w:rsidRPr="006D3E0C">
              <w:rPr>
                <w:rFonts w:ascii="Lato" w:hAnsi="Lato"/>
                <w:sz w:val="20"/>
                <w:szCs w:val="20"/>
              </w:rPr>
              <w:t>Zgodnie z art. 29 ust. 3 i 4 ustawy, organy prowadzące archiwa wyodrębnione określają</w:t>
            </w:r>
            <w:r w:rsidR="001A1890">
              <w:rPr>
                <w:rFonts w:ascii="Lato" w:hAnsi="Lato"/>
                <w:sz w:val="20"/>
                <w:szCs w:val="20"/>
              </w:rPr>
              <w:t>,</w:t>
            </w:r>
            <w:r w:rsidR="00E219AB">
              <w:rPr>
                <w:rFonts w:ascii="Lato" w:hAnsi="Lato"/>
                <w:sz w:val="20"/>
                <w:szCs w:val="20"/>
              </w:rPr>
              <w:t xml:space="preserve"> </w:t>
            </w:r>
            <w:r w:rsidR="006D3E0C" w:rsidRPr="006D3E0C">
              <w:rPr>
                <w:rFonts w:ascii="Lato" w:hAnsi="Lato"/>
                <w:sz w:val="20"/>
                <w:szCs w:val="20"/>
              </w:rPr>
              <w:t>w porozumieniu z</w:t>
            </w:r>
            <w:r w:rsidR="00E219AB">
              <w:rPr>
                <w:rFonts w:ascii="Lato" w:hAnsi="Lato"/>
                <w:sz w:val="20"/>
                <w:szCs w:val="20"/>
              </w:rPr>
              <w:t> </w:t>
            </w:r>
            <w:r w:rsidR="006D3E0C" w:rsidRPr="006D3E0C">
              <w:rPr>
                <w:rFonts w:ascii="Lato" w:hAnsi="Lato"/>
                <w:sz w:val="20"/>
                <w:szCs w:val="20"/>
              </w:rPr>
              <w:t>ministrem właściwym do spraw kultury i</w:t>
            </w:r>
            <w:r w:rsidR="00E219AB">
              <w:rPr>
                <w:rFonts w:ascii="Lato" w:hAnsi="Lato"/>
                <w:sz w:val="20"/>
                <w:szCs w:val="20"/>
              </w:rPr>
              <w:t> </w:t>
            </w:r>
            <w:r w:rsidR="006D3E0C" w:rsidRPr="006D3E0C">
              <w:rPr>
                <w:rFonts w:ascii="Lato" w:hAnsi="Lato"/>
                <w:sz w:val="20"/>
                <w:szCs w:val="20"/>
              </w:rPr>
              <w:t>ochrony dziedzictwa narodowego, organizację podległych im i przez nich nadzorowanych archiwów wyodrębnionych, uwzględniając w szczególności zakres ich działania. W</w:t>
            </w:r>
            <w:r w:rsidR="00CA3987">
              <w:rPr>
                <w:rFonts w:ascii="Lato" w:hAnsi="Lato"/>
                <w:sz w:val="20"/>
                <w:szCs w:val="20"/>
              </w:rPr>
              <w:t> </w:t>
            </w:r>
            <w:r w:rsidR="006D3E0C" w:rsidRPr="006D3E0C">
              <w:rPr>
                <w:rFonts w:ascii="Lato" w:hAnsi="Lato"/>
                <w:sz w:val="20"/>
                <w:szCs w:val="20"/>
              </w:rPr>
              <w:t>związku z powyższym kwestie dotyczące postępowania z dokumentacją w</w:t>
            </w:r>
            <w:r w:rsidR="00D36FEF">
              <w:rPr>
                <w:rFonts w:ascii="Lato" w:hAnsi="Lato"/>
                <w:sz w:val="20"/>
                <w:szCs w:val="20"/>
              </w:rPr>
              <w:t> </w:t>
            </w:r>
            <w:r w:rsidR="006D3E0C" w:rsidRPr="006D3E0C">
              <w:rPr>
                <w:rFonts w:ascii="Lato" w:hAnsi="Lato"/>
                <w:sz w:val="20"/>
                <w:szCs w:val="20"/>
              </w:rPr>
              <w:t xml:space="preserve">jednostkach organizacyjnych posiadających archiwa wyodrębnione powinny być uregulowane przez właściwe organy jednostek, w których one funkcjonują. </w:t>
            </w:r>
            <w:r w:rsidR="006D5A2B">
              <w:rPr>
                <w:rFonts w:ascii="Lato" w:hAnsi="Lato"/>
                <w:sz w:val="20"/>
                <w:szCs w:val="20"/>
              </w:rPr>
              <w:t xml:space="preserve">Należy również zauważyć, że </w:t>
            </w:r>
            <w:r w:rsidR="00A73CB4">
              <w:rPr>
                <w:rFonts w:ascii="Lato" w:hAnsi="Lato"/>
                <w:sz w:val="20"/>
                <w:szCs w:val="20"/>
              </w:rPr>
              <w:t xml:space="preserve">przepisy w tym brzmieniu zawiera </w:t>
            </w:r>
            <w:r w:rsidR="00B35BF2" w:rsidRPr="00B35BF2">
              <w:rPr>
                <w:rFonts w:ascii="Lato" w:hAnsi="Lato"/>
                <w:sz w:val="20"/>
                <w:szCs w:val="20"/>
              </w:rPr>
              <w:t>§ 7</w:t>
            </w:r>
            <w:r w:rsidR="00B35BF2">
              <w:rPr>
                <w:rFonts w:ascii="Lato" w:hAnsi="Lato"/>
                <w:sz w:val="20"/>
                <w:szCs w:val="20"/>
              </w:rPr>
              <w:t xml:space="preserve"> w</w:t>
            </w:r>
            <w:r w:rsidR="00CA3987">
              <w:rPr>
                <w:rFonts w:ascii="Lato" w:hAnsi="Lato"/>
                <w:sz w:val="20"/>
                <w:szCs w:val="20"/>
              </w:rPr>
              <w:t> </w:t>
            </w:r>
            <w:r w:rsidR="00BE235B">
              <w:rPr>
                <w:rFonts w:ascii="Lato" w:hAnsi="Lato"/>
                <w:sz w:val="20"/>
                <w:szCs w:val="20"/>
              </w:rPr>
              <w:t>obowiązując</w:t>
            </w:r>
            <w:r w:rsidR="00B35BF2">
              <w:rPr>
                <w:rFonts w:ascii="Lato" w:hAnsi="Lato"/>
                <w:sz w:val="20"/>
                <w:szCs w:val="20"/>
              </w:rPr>
              <w:t>ym</w:t>
            </w:r>
            <w:r w:rsidR="00BE235B">
              <w:rPr>
                <w:rFonts w:ascii="Lato" w:hAnsi="Lato"/>
                <w:sz w:val="20"/>
                <w:szCs w:val="20"/>
              </w:rPr>
              <w:t xml:space="preserve"> </w:t>
            </w:r>
            <w:r w:rsidR="001A1890">
              <w:rPr>
                <w:rFonts w:ascii="Lato" w:hAnsi="Lato"/>
                <w:sz w:val="20"/>
                <w:szCs w:val="20"/>
              </w:rPr>
              <w:t>r</w:t>
            </w:r>
            <w:r w:rsidR="009F2116" w:rsidRPr="009F2116">
              <w:rPr>
                <w:rFonts w:ascii="Lato" w:hAnsi="Lato"/>
                <w:sz w:val="20"/>
                <w:szCs w:val="20"/>
              </w:rPr>
              <w:t>ozporządzeni</w:t>
            </w:r>
            <w:r w:rsidR="001A1890">
              <w:rPr>
                <w:rFonts w:ascii="Lato" w:hAnsi="Lato"/>
                <w:sz w:val="20"/>
                <w:szCs w:val="20"/>
              </w:rPr>
              <w:t>u</w:t>
            </w:r>
            <w:r w:rsidR="009F2116" w:rsidRPr="009F2116">
              <w:rPr>
                <w:rFonts w:ascii="Lato" w:hAnsi="Lato"/>
                <w:sz w:val="20"/>
                <w:szCs w:val="20"/>
              </w:rPr>
              <w:t xml:space="preserve"> Ministra Spraw Wewnętrznych i Administracji z dnia 30 października 2006 r. w sprawie szczegółowego sposobu postępowania z</w:t>
            </w:r>
            <w:r w:rsidR="00CA3987">
              <w:rPr>
                <w:rFonts w:ascii="Lato" w:hAnsi="Lato"/>
                <w:sz w:val="20"/>
                <w:szCs w:val="20"/>
              </w:rPr>
              <w:t> </w:t>
            </w:r>
            <w:r w:rsidR="009F2116" w:rsidRPr="009F2116">
              <w:rPr>
                <w:rFonts w:ascii="Lato" w:hAnsi="Lato"/>
                <w:sz w:val="20"/>
                <w:szCs w:val="20"/>
              </w:rPr>
              <w:t>dokumentami elektronicznymi</w:t>
            </w:r>
            <w:r w:rsidR="00455F11">
              <w:rPr>
                <w:rFonts w:ascii="Lato" w:hAnsi="Lato"/>
                <w:sz w:val="20"/>
                <w:szCs w:val="20"/>
              </w:rPr>
              <w:t xml:space="preserve"> </w:t>
            </w:r>
            <w:r w:rsidR="00F70118">
              <w:rPr>
                <w:rFonts w:ascii="Lato" w:hAnsi="Lato"/>
                <w:sz w:val="20"/>
                <w:szCs w:val="20"/>
              </w:rPr>
              <w:t>(</w:t>
            </w:r>
            <w:r w:rsidR="00F70118" w:rsidRPr="00F70118">
              <w:rPr>
                <w:rFonts w:ascii="Lato" w:hAnsi="Lato"/>
                <w:sz w:val="20"/>
                <w:szCs w:val="20"/>
              </w:rPr>
              <w:t>Dz.</w:t>
            </w:r>
            <w:r w:rsidR="00F70118">
              <w:rPr>
                <w:rFonts w:ascii="Lato" w:hAnsi="Lato"/>
                <w:sz w:val="20"/>
                <w:szCs w:val="20"/>
              </w:rPr>
              <w:t xml:space="preserve"> </w:t>
            </w:r>
            <w:r w:rsidR="00F70118" w:rsidRPr="00F70118">
              <w:rPr>
                <w:rFonts w:ascii="Lato" w:hAnsi="Lato"/>
                <w:sz w:val="20"/>
                <w:szCs w:val="20"/>
              </w:rPr>
              <w:t>U.</w:t>
            </w:r>
            <w:r w:rsidR="00F70118">
              <w:rPr>
                <w:rFonts w:ascii="Lato" w:hAnsi="Lato"/>
                <w:sz w:val="20"/>
                <w:szCs w:val="20"/>
              </w:rPr>
              <w:t xml:space="preserve"> </w:t>
            </w:r>
            <w:r w:rsidR="00F70118" w:rsidRPr="00F70118">
              <w:rPr>
                <w:rFonts w:ascii="Lato" w:hAnsi="Lato"/>
                <w:sz w:val="20"/>
                <w:szCs w:val="20"/>
              </w:rPr>
              <w:t>poz. 1518</w:t>
            </w:r>
            <w:r w:rsidR="00F70118">
              <w:rPr>
                <w:rFonts w:ascii="Lato" w:hAnsi="Lato"/>
                <w:sz w:val="20"/>
                <w:szCs w:val="20"/>
              </w:rPr>
              <w:t>)</w:t>
            </w:r>
            <w:r w:rsidR="00BB19D5">
              <w:rPr>
                <w:rFonts w:ascii="Lato" w:hAnsi="Lato"/>
                <w:sz w:val="20"/>
                <w:szCs w:val="20"/>
              </w:rPr>
              <w:t>.</w:t>
            </w:r>
          </w:p>
          <w:p w14:paraId="459DD737" w14:textId="4E1FC1BA" w:rsidR="00C02441" w:rsidRPr="00C02441" w:rsidRDefault="006D5A2B" w:rsidP="00E37A76">
            <w:pPr>
              <w:jc w:val="both"/>
              <w:rPr>
                <w:rFonts w:ascii="Lato" w:hAnsi="Lato"/>
                <w:color w:val="FF0000"/>
                <w:sz w:val="20"/>
                <w:szCs w:val="20"/>
              </w:rPr>
            </w:pPr>
            <w:r>
              <w:rPr>
                <w:rFonts w:ascii="Lato" w:hAnsi="Lato"/>
                <w:sz w:val="20"/>
                <w:szCs w:val="20"/>
              </w:rPr>
              <w:t xml:space="preserve"> </w:t>
            </w:r>
          </w:p>
        </w:tc>
      </w:tr>
      <w:tr w:rsidR="00A62996" w:rsidRPr="00C9699B" w14:paraId="70A295DC" w14:textId="77777777" w:rsidTr="0020229A">
        <w:tc>
          <w:tcPr>
            <w:tcW w:w="548" w:type="dxa"/>
          </w:tcPr>
          <w:p w14:paraId="2DB1AAE9" w14:textId="77777777" w:rsidR="00A62996" w:rsidRPr="00C9699B" w:rsidRDefault="007E14A6" w:rsidP="00C9699B">
            <w:pPr>
              <w:jc w:val="both"/>
              <w:rPr>
                <w:rFonts w:ascii="Lato" w:hAnsi="Lato"/>
                <w:sz w:val="20"/>
                <w:szCs w:val="20"/>
              </w:rPr>
            </w:pPr>
            <w:r>
              <w:rPr>
                <w:rFonts w:ascii="Lato" w:hAnsi="Lato"/>
                <w:sz w:val="20"/>
                <w:szCs w:val="20"/>
              </w:rPr>
              <w:lastRenderedPageBreak/>
              <w:t>4</w:t>
            </w:r>
          </w:p>
        </w:tc>
        <w:tc>
          <w:tcPr>
            <w:tcW w:w="1632" w:type="dxa"/>
          </w:tcPr>
          <w:p w14:paraId="13F6721B" w14:textId="77777777" w:rsidR="00A62996" w:rsidRPr="00C9699B" w:rsidRDefault="00A62996" w:rsidP="00C9699B">
            <w:pPr>
              <w:jc w:val="both"/>
              <w:rPr>
                <w:rFonts w:ascii="Lato" w:hAnsi="Lato" w:cs="Calibri"/>
                <w:sz w:val="20"/>
                <w:szCs w:val="20"/>
              </w:rPr>
            </w:pPr>
            <w:r w:rsidRPr="00C9699B">
              <w:rPr>
                <w:rFonts w:ascii="Lato" w:hAnsi="Lato" w:cs="Calibri"/>
                <w:sz w:val="20"/>
                <w:szCs w:val="20"/>
              </w:rPr>
              <w:t>Koordynator Służb Specjalnych</w:t>
            </w:r>
          </w:p>
        </w:tc>
        <w:tc>
          <w:tcPr>
            <w:tcW w:w="1741" w:type="dxa"/>
          </w:tcPr>
          <w:p w14:paraId="708437E5" w14:textId="21E8A5F5" w:rsidR="00A62996" w:rsidRPr="00C9699B" w:rsidRDefault="00A62996" w:rsidP="00C9699B">
            <w:pPr>
              <w:jc w:val="both"/>
              <w:rPr>
                <w:rFonts w:ascii="Lato" w:hAnsi="Lato"/>
                <w:sz w:val="20"/>
                <w:szCs w:val="20"/>
              </w:rPr>
            </w:pPr>
            <w:r w:rsidRPr="00C9699B">
              <w:rPr>
                <w:rFonts w:ascii="Lato" w:hAnsi="Lato"/>
                <w:sz w:val="20"/>
                <w:szCs w:val="20"/>
              </w:rPr>
              <w:t>w art. 1 pkt 2 lit. b</w:t>
            </w:r>
            <w:r w:rsidR="00A734B6">
              <w:rPr>
                <w:rFonts w:ascii="Lato" w:hAnsi="Lato"/>
                <w:sz w:val="20"/>
                <w:szCs w:val="20"/>
              </w:rPr>
              <w:t xml:space="preserve"> projektu w zakresie art. 6</w:t>
            </w:r>
            <w:r w:rsidRPr="00C9699B">
              <w:rPr>
                <w:rFonts w:ascii="Lato" w:hAnsi="Lato"/>
                <w:sz w:val="20"/>
                <w:szCs w:val="20"/>
              </w:rPr>
              <w:t xml:space="preserve"> ust. 1h</w:t>
            </w:r>
          </w:p>
        </w:tc>
        <w:tc>
          <w:tcPr>
            <w:tcW w:w="2916" w:type="dxa"/>
          </w:tcPr>
          <w:p w14:paraId="1B612DFA" w14:textId="77777777" w:rsidR="00A62996" w:rsidRPr="00C9699B" w:rsidRDefault="00A62996" w:rsidP="00C9699B">
            <w:pPr>
              <w:jc w:val="both"/>
              <w:rPr>
                <w:rFonts w:ascii="Lato" w:hAnsi="Lato"/>
                <w:sz w:val="20"/>
                <w:szCs w:val="20"/>
              </w:rPr>
            </w:pPr>
            <w:r w:rsidRPr="00C9699B">
              <w:rPr>
                <w:rFonts w:ascii="Lato" w:hAnsi="Lato"/>
                <w:sz w:val="20"/>
                <w:szCs w:val="20"/>
              </w:rPr>
              <w:t xml:space="preserve">Pragnę zwrócić uwagę na przepis dodany w art. 1 pkt 2 lit. b ust. 1h projektu ustawy (art. 6 ust.1h ustawy o narodowym zasobie archiwalnym i </w:t>
            </w:r>
            <w:r w:rsidRPr="00C9699B">
              <w:rPr>
                <w:rFonts w:ascii="Lato" w:hAnsi="Lato"/>
                <w:sz w:val="20"/>
                <w:szCs w:val="20"/>
              </w:rPr>
              <w:lastRenderedPageBreak/>
              <w:t>archiwach). Przepis ten określa, iż system teleinformatyczny spełnia dla dokumentów ewidencjonowanych funkcję archiwum zakładowego lub składnicy akt. Proponowana konstrukcja prawna zasadniczo wymusza pełnienie funkcji archiwum zakładowego lub składnicy akt przez przedmiotowy system teleinformatyczny także w przypadku dysponowania przez określony podmiot innym wyodrębnionym systemem teleinformatycznym pełniącym funkcję archiwum zakładowego</w:t>
            </w:r>
          </w:p>
        </w:tc>
        <w:tc>
          <w:tcPr>
            <w:tcW w:w="4850" w:type="dxa"/>
          </w:tcPr>
          <w:p w14:paraId="7A2D84F1" w14:textId="77777777" w:rsidR="00A62996" w:rsidRPr="00C9699B" w:rsidRDefault="00A62996" w:rsidP="00C9699B">
            <w:pPr>
              <w:jc w:val="both"/>
              <w:rPr>
                <w:rFonts w:ascii="Lato" w:hAnsi="Lato"/>
                <w:sz w:val="20"/>
                <w:szCs w:val="20"/>
              </w:rPr>
            </w:pPr>
            <w:r w:rsidRPr="00C9699B">
              <w:rPr>
                <w:rFonts w:ascii="Lato" w:hAnsi="Lato"/>
                <w:sz w:val="20"/>
                <w:szCs w:val="20"/>
              </w:rPr>
              <w:lastRenderedPageBreak/>
              <w:t xml:space="preserve">Wydaje się, że proponowane rozwiązanie powinno stanowić wyjątek i być realizowane w sytuacji, gdy dany podmiot nie posiada wyodrębnionego systemu teleinformatycznego pełniącego funkcję takiego archiwum. W związku z tym proponuje zmianę </w:t>
            </w:r>
            <w:r w:rsidRPr="00C9699B">
              <w:rPr>
                <w:rFonts w:ascii="Lato" w:hAnsi="Lato"/>
                <w:sz w:val="20"/>
                <w:szCs w:val="20"/>
              </w:rPr>
              <w:lastRenderedPageBreak/>
              <w:t xml:space="preserve">projektowanego art. 6 ust. 1h w taki sposób, aby zapewnić większą elastyczność w zakresie funkcji stosowanego systemu teleinformatycznego: </w:t>
            </w:r>
          </w:p>
          <w:p w14:paraId="3F520970" w14:textId="77777777" w:rsidR="00A62996" w:rsidRPr="00C9699B" w:rsidRDefault="00A62996" w:rsidP="00C9699B">
            <w:pPr>
              <w:jc w:val="both"/>
              <w:rPr>
                <w:rFonts w:ascii="Lato" w:hAnsi="Lato"/>
                <w:sz w:val="20"/>
                <w:szCs w:val="20"/>
              </w:rPr>
            </w:pPr>
          </w:p>
          <w:p w14:paraId="4940D924" w14:textId="77777777" w:rsidR="00A62996" w:rsidRPr="00C9699B" w:rsidRDefault="00A62996" w:rsidP="00C9699B">
            <w:pPr>
              <w:jc w:val="both"/>
              <w:rPr>
                <w:rFonts w:ascii="Lato" w:hAnsi="Lato"/>
                <w:sz w:val="20"/>
                <w:szCs w:val="20"/>
              </w:rPr>
            </w:pPr>
            <w:r w:rsidRPr="00C9699B">
              <w:rPr>
                <w:rFonts w:ascii="Lato" w:hAnsi="Lato"/>
                <w:sz w:val="20"/>
                <w:szCs w:val="20"/>
              </w:rPr>
              <w:t>„1h. System teleinformatyczny może spełniać dla dokumentów ewidencjonowanych funkcję archiwum zakładowego lub składnicy akt, a jeżeli zachodzi taka konieczność, zapewniać również funkcjonowanie kilku archiwów zakładowych lub składnic akt w zależności od potrzeb, o ile w danym organie lub jednostce organizacyjnej nie funkcjonuje odrębny dedykowany system teleinformatyczny pełniący funkcję archiwum zakładowego lub składnicy akt.”</w:t>
            </w:r>
          </w:p>
        </w:tc>
        <w:tc>
          <w:tcPr>
            <w:tcW w:w="4043" w:type="dxa"/>
          </w:tcPr>
          <w:p w14:paraId="23FD7608" w14:textId="7BBEA197" w:rsidR="0041297A" w:rsidRDefault="0041297A" w:rsidP="00C9699B">
            <w:pPr>
              <w:jc w:val="both"/>
              <w:rPr>
                <w:rFonts w:ascii="Lato" w:hAnsi="Lato"/>
                <w:sz w:val="20"/>
                <w:szCs w:val="20"/>
              </w:rPr>
            </w:pPr>
            <w:r>
              <w:rPr>
                <w:rFonts w:ascii="Lato" w:hAnsi="Lato"/>
                <w:sz w:val="20"/>
                <w:szCs w:val="20"/>
              </w:rPr>
              <w:lastRenderedPageBreak/>
              <w:t xml:space="preserve">Uwaga </w:t>
            </w:r>
            <w:r w:rsidR="00D35AC2">
              <w:rPr>
                <w:rFonts w:ascii="Lato" w:hAnsi="Lato"/>
                <w:sz w:val="20"/>
                <w:szCs w:val="20"/>
              </w:rPr>
              <w:t xml:space="preserve">częściowo </w:t>
            </w:r>
            <w:r w:rsidR="0033549F">
              <w:rPr>
                <w:rFonts w:ascii="Lato" w:hAnsi="Lato"/>
                <w:sz w:val="20"/>
                <w:szCs w:val="20"/>
              </w:rPr>
              <w:t>uwzględniona</w:t>
            </w:r>
            <w:r w:rsidR="001A1890">
              <w:rPr>
                <w:rFonts w:ascii="Lato" w:hAnsi="Lato"/>
                <w:sz w:val="20"/>
                <w:szCs w:val="20"/>
              </w:rPr>
              <w:t>.</w:t>
            </w:r>
          </w:p>
          <w:p w14:paraId="720AAD14" w14:textId="041E1D9F" w:rsidR="00444845" w:rsidRPr="00444845" w:rsidRDefault="0092173E" w:rsidP="00444845">
            <w:pPr>
              <w:jc w:val="both"/>
              <w:rPr>
                <w:rFonts w:ascii="Lato" w:hAnsi="Lato"/>
                <w:sz w:val="20"/>
                <w:szCs w:val="20"/>
              </w:rPr>
            </w:pPr>
            <w:r>
              <w:rPr>
                <w:rFonts w:ascii="Lato" w:hAnsi="Lato"/>
                <w:sz w:val="20"/>
                <w:szCs w:val="20"/>
              </w:rPr>
              <w:t xml:space="preserve">Zmieniono brzmienie </w:t>
            </w:r>
            <w:r w:rsidR="00444845">
              <w:rPr>
                <w:rFonts w:ascii="Lato" w:hAnsi="Lato"/>
                <w:sz w:val="20"/>
                <w:szCs w:val="20"/>
              </w:rPr>
              <w:t xml:space="preserve">wskazanego przepisu. </w:t>
            </w:r>
            <w:r w:rsidR="00444845" w:rsidRPr="00444845">
              <w:rPr>
                <w:rFonts w:ascii="Lato" w:hAnsi="Lato"/>
                <w:sz w:val="20"/>
                <w:szCs w:val="20"/>
              </w:rPr>
              <w:t xml:space="preserve">W wyniku zmian wprowadzonych do projektu ustawy </w:t>
            </w:r>
            <w:r w:rsidR="00444845">
              <w:rPr>
                <w:rFonts w:ascii="Lato" w:hAnsi="Lato"/>
                <w:sz w:val="20"/>
                <w:szCs w:val="20"/>
              </w:rPr>
              <w:t xml:space="preserve">kwestie poruszone w tej </w:t>
            </w:r>
            <w:r w:rsidR="00444845">
              <w:rPr>
                <w:rFonts w:ascii="Lato" w:hAnsi="Lato"/>
                <w:sz w:val="20"/>
                <w:szCs w:val="20"/>
              </w:rPr>
              <w:lastRenderedPageBreak/>
              <w:t>uwadze</w:t>
            </w:r>
            <w:r w:rsidR="00444845" w:rsidRPr="00444845">
              <w:rPr>
                <w:rFonts w:ascii="Lato" w:hAnsi="Lato"/>
                <w:sz w:val="20"/>
                <w:szCs w:val="20"/>
              </w:rPr>
              <w:t xml:space="preserve"> są </w:t>
            </w:r>
            <w:r w:rsidR="00A8373D" w:rsidRPr="00444845">
              <w:rPr>
                <w:rFonts w:ascii="Lato" w:hAnsi="Lato"/>
                <w:sz w:val="20"/>
                <w:szCs w:val="20"/>
              </w:rPr>
              <w:t xml:space="preserve">obecnie </w:t>
            </w:r>
            <w:r w:rsidR="00444845" w:rsidRPr="00444845">
              <w:rPr>
                <w:rFonts w:ascii="Lato" w:hAnsi="Lato"/>
                <w:sz w:val="20"/>
                <w:szCs w:val="20"/>
              </w:rPr>
              <w:t xml:space="preserve">uregulowane w </w:t>
            </w:r>
            <w:r w:rsidR="00F532E2">
              <w:rPr>
                <w:rFonts w:ascii="Lato" w:hAnsi="Lato"/>
                <w:sz w:val="20"/>
                <w:szCs w:val="20"/>
              </w:rPr>
              <w:t xml:space="preserve">dodawanym </w:t>
            </w:r>
            <w:r w:rsidR="00444845" w:rsidRPr="00444845">
              <w:rPr>
                <w:rFonts w:ascii="Lato" w:hAnsi="Lato"/>
                <w:sz w:val="20"/>
                <w:szCs w:val="20"/>
              </w:rPr>
              <w:t>art. 6 ust. 1e</w:t>
            </w:r>
            <w:ins w:id="1" w:author="Wojciech Płatek" w:date="2025-04-22T13:13:00Z">
              <w:r w:rsidR="00A908BE">
                <w:rPr>
                  <w:rFonts w:ascii="Lato" w:hAnsi="Lato"/>
                  <w:sz w:val="20"/>
                  <w:szCs w:val="20"/>
                </w:rPr>
                <w:t xml:space="preserve"> </w:t>
              </w:r>
            </w:ins>
            <w:r w:rsidR="00E56D9A">
              <w:rPr>
                <w:rFonts w:ascii="Lato" w:hAnsi="Lato"/>
                <w:sz w:val="20"/>
                <w:szCs w:val="20"/>
              </w:rPr>
              <w:t>projektu ustawy</w:t>
            </w:r>
            <w:r w:rsidR="00444845" w:rsidRPr="00444845">
              <w:rPr>
                <w:rFonts w:ascii="Lato" w:hAnsi="Lato"/>
                <w:sz w:val="20"/>
                <w:szCs w:val="20"/>
              </w:rPr>
              <w:t xml:space="preserve">: </w:t>
            </w:r>
          </w:p>
          <w:p w14:paraId="424A48BD" w14:textId="53B908A1" w:rsidR="00615ED2" w:rsidRDefault="00F532E2" w:rsidP="00A8373D">
            <w:pPr>
              <w:jc w:val="both"/>
              <w:rPr>
                <w:rFonts w:ascii="Lato" w:hAnsi="Lato"/>
                <w:sz w:val="20"/>
                <w:szCs w:val="20"/>
              </w:rPr>
            </w:pPr>
            <w:r>
              <w:rPr>
                <w:rFonts w:ascii="Lato" w:hAnsi="Lato"/>
                <w:sz w:val="20"/>
                <w:szCs w:val="20"/>
              </w:rPr>
              <w:t>„</w:t>
            </w:r>
            <w:r w:rsidR="00B35B01" w:rsidRPr="00B35B01">
              <w:rPr>
                <w:rFonts w:ascii="Lato" w:hAnsi="Lato"/>
                <w:sz w:val="20"/>
                <w:szCs w:val="20"/>
              </w:rPr>
              <w:t>1e. System, o którym mowa w ust. 1a, spełnia dla dokumentów, o których mowa w ust. 1c, funkcję archiwum zakładowego albo składnicy akt, a jeżeli zachodzi taka konieczność, zapewnia również funkcjonowanie kilku archiwów zakładowych albo składnic akt w zależności od potrzeb bądź umożliwia przekazanie dokumentów, o których mowa w ust. 1c, do innego systemu teleinformatycznego spełniającego takie funkcje w organach i jednostkach organizacyjnych, o których mowa w ust. 1.</w:t>
            </w:r>
            <w:r w:rsidR="00444845" w:rsidRPr="00444845">
              <w:rPr>
                <w:rFonts w:ascii="Lato" w:hAnsi="Lato"/>
                <w:sz w:val="20"/>
                <w:szCs w:val="20"/>
              </w:rPr>
              <w:t>.</w:t>
            </w:r>
            <w:r>
              <w:rPr>
                <w:rFonts w:ascii="Lato" w:hAnsi="Lato"/>
                <w:sz w:val="20"/>
                <w:szCs w:val="20"/>
              </w:rPr>
              <w:t>”</w:t>
            </w:r>
            <w:r w:rsidR="00444845" w:rsidRPr="00444845">
              <w:rPr>
                <w:rFonts w:ascii="Lato" w:hAnsi="Lato"/>
                <w:sz w:val="20"/>
                <w:szCs w:val="20"/>
              </w:rPr>
              <w:t xml:space="preserve"> </w:t>
            </w:r>
          </w:p>
          <w:p w14:paraId="4F15A604" w14:textId="468BE941" w:rsidR="0041297A" w:rsidRDefault="0041297A" w:rsidP="00C9699B">
            <w:pPr>
              <w:jc w:val="both"/>
              <w:rPr>
                <w:rFonts w:ascii="Lato" w:hAnsi="Lato"/>
                <w:sz w:val="20"/>
                <w:szCs w:val="20"/>
              </w:rPr>
            </w:pPr>
          </w:p>
          <w:p w14:paraId="57D7108B" w14:textId="118996C9" w:rsidR="0041297A" w:rsidRPr="00C9699B" w:rsidRDefault="00BC0DB3" w:rsidP="00C9699B">
            <w:pPr>
              <w:jc w:val="both"/>
              <w:rPr>
                <w:rFonts w:ascii="Lato" w:hAnsi="Lato"/>
                <w:sz w:val="20"/>
                <w:szCs w:val="20"/>
              </w:rPr>
            </w:pPr>
            <w:r>
              <w:rPr>
                <w:rFonts w:ascii="Lato" w:hAnsi="Lato"/>
                <w:sz w:val="20"/>
                <w:szCs w:val="20"/>
              </w:rPr>
              <w:t xml:space="preserve">Należy również zauważyć, że </w:t>
            </w:r>
            <w:r w:rsidR="0041297A">
              <w:rPr>
                <w:rFonts w:ascii="Lato" w:hAnsi="Lato"/>
                <w:sz w:val="20"/>
                <w:szCs w:val="20"/>
              </w:rPr>
              <w:t>system teleinformatyczny</w:t>
            </w:r>
            <w:r w:rsidR="006F514A">
              <w:rPr>
                <w:rFonts w:ascii="Lato" w:hAnsi="Lato"/>
                <w:sz w:val="20"/>
                <w:szCs w:val="20"/>
              </w:rPr>
              <w:t xml:space="preserve"> </w:t>
            </w:r>
            <w:r w:rsidR="00D90E50">
              <w:rPr>
                <w:rFonts w:ascii="Lato" w:hAnsi="Lato"/>
                <w:sz w:val="20"/>
                <w:szCs w:val="20"/>
              </w:rPr>
              <w:t>pełni</w:t>
            </w:r>
            <w:r w:rsidR="00592474">
              <w:rPr>
                <w:rFonts w:ascii="Lato" w:hAnsi="Lato"/>
                <w:sz w:val="20"/>
                <w:szCs w:val="20"/>
              </w:rPr>
              <w:t>ący</w:t>
            </w:r>
            <w:r w:rsidR="00D90E50">
              <w:rPr>
                <w:rFonts w:ascii="Lato" w:hAnsi="Lato"/>
                <w:sz w:val="20"/>
                <w:szCs w:val="20"/>
              </w:rPr>
              <w:t xml:space="preserve"> funkcję archiwum zakładowego</w:t>
            </w:r>
            <w:r w:rsidR="00592474">
              <w:rPr>
                <w:rFonts w:ascii="Lato" w:hAnsi="Lato"/>
                <w:sz w:val="20"/>
                <w:szCs w:val="20"/>
              </w:rPr>
              <w:t>,</w:t>
            </w:r>
            <w:r w:rsidR="00D90E50">
              <w:rPr>
                <w:rFonts w:ascii="Lato" w:hAnsi="Lato"/>
                <w:sz w:val="20"/>
                <w:szCs w:val="20"/>
              </w:rPr>
              <w:t xml:space="preserve"> </w:t>
            </w:r>
            <w:r w:rsidR="00672B7C">
              <w:rPr>
                <w:rFonts w:ascii="Lato" w:hAnsi="Lato"/>
                <w:sz w:val="20"/>
                <w:szCs w:val="20"/>
              </w:rPr>
              <w:t>w którym gromadzone i zabezpieczane są dokumenty elektroniczne pochodzące z innych systemów teleinformatycznych</w:t>
            </w:r>
            <w:r w:rsidR="004D4010">
              <w:rPr>
                <w:rFonts w:ascii="Lato" w:hAnsi="Lato"/>
                <w:sz w:val="20"/>
                <w:szCs w:val="20"/>
              </w:rPr>
              <w:t xml:space="preserve"> funkcjonujących</w:t>
            </w:r>
            <w:r w:rsidR="00672B7C">
              <w:rPr>
                <w:rFonts w:ascii="Lato" w:hAnsi="Lato"/>
                <w:sz w:val="20"/>
                <w:szCs w:val="20"/>
              </w:rPr>
              <w:t xml:space="preserve"> w jednostce</w:t>
            </w:r>
            <w:r w:rsidR="004D4010">
              <w:rPr>
                <w:rFonts w:ascii="Lato" w:hAnsi="Lato"/>
                <w:sz w:val="20"/>
                <w:szCs w:val="20"/>
              </w:rPr>
              <w:t xml:space="preserve"> organiza</w:t>
            </w:r>
            <w:r w:rsidR="00F90816">
              <w:rPr>
                <w:rFonts w:ascii="Lato" w:hAnsi="Lato"/>
                <w:sz w:val="20"/>
                <w:szCs w:val="20"/>
              </w:rPr>
              <w:t>cyjnej</w:t>
            </w:r>
            <w:r w:rsidR="00E0528B">
              <w:rPr>
                <w:rFonts w:ascii="Lato" w:hAnsi="Lato"/>
                <w:sz w:val="20"/>
                <w:szCs w:val="20"/>
              </w:rPr>
              <w:t>,</w:t>
            </w:r>
            <w:r w:rsidR="0041297A">
              <w:rPr>
                <w:rFonts w:ascii="Lato" w:hAnsi="Lato"/>
                <w:sz w:val="20"/>
                <w:szCs w:val="20"/>
              </w:rPr>
              <w:t xml:space="preserve"> powinien również spełniać warunki określone w ust. 1</w:t>
            </w:r>
            <w:r w:rsidR="00AD1F87">
              <w:rPr>
                <w:rFonts w:ascii="Lato" w:hAnsi="Lato"/>
                <w:sz w:val="20"/>
                <w:szCs w:val="20"/>
              </w:rPr>
              <w:t>a</w:t>
            </w:r>
            <w:r w:rsidR="006C078F">
              <w:rPr>
                <w:rFonts w:ascii="Lato" w:hAnsi="Lato"/>
                <w:sz w:val="20"/>
                <w:szCs w:val="20"/>
              </w:rPr>
              <w:t xml:space="preserve"> </w:t>
            </w:r>
            <w:r w:rsidR="008A1AA7">
              <w:rPr>
                <w:rFonts w:ascii="Lato" w:hAnsi="Lato"/>
                <w:sz w:val="20"/>
                <w:szCs w:val="20"/>
              </w:rPr>
              <w:t xml:space="preserve">zaktualizowanej </w:t>
            </w:r>
            <w:r w:rsidR="006C078F">
              <w:rPr>
                <w:rFonts w:ascii="Lato" w:hAnsi="Lato"/>
                <w:sz w:val="20"/>
                <w:szCs w:val="20"/>
              </w:rPr>
              <w:t xml:space="preserve">wersji </w:t>
            </w:r>
            <w:r w:rsidR="008A1AA7">
              <w:rPr>
                <w:rFonts w:ascii="Lato" w:hAnsi="Lato"/>
                <w:sz w:val="20"/>
                <w:szCs w:val="20"/>
              </w:rPr>
              <w:t xml:space="preserve">projektu </w:t>
            </w:r>
            <w:r w:rsidR="006C078F">
              <w:rPr>
                <w:rFonts w:ascii="Lato" w:hAnsi="Lato"/>
                <w:sz w:val="20"/>
                <w:szCs w:val="20"/>
              </w:rPr>
              <w:t>ustawy</w:t>
            </w:r>
            <w:r w:rsidR="005F6188">
              <w:rPr>
                <w:rFonts w:ascii="Lato" w:hAnsi="Lato"/>
                <w:sz w:val="20"/>
                <w:szCs w:val="20"/>
              </w:rPr>
              <w:t>.</w:t>
            </w:r>
          </w:p>
        </w:tc>
      </w:tr>
      <w:tr w:rsidR="00A62996" w:rsidRPr="00C9699B" w14:paraId="4513CECC" w14:textId="77777777" w:rsidTr="0020229A">
        <w:tc>
          <w:tcPr>
            <w:tcW w:w="548" w:type="dxa"/>
          </w:tcPr>
          <w:p w14:paraId="285C124F" w14:textId="77777777" w:rsidR="00A62996" w:rsidRPr="00C9699B" w:rsidRDefault="007E14A6" w:rsidP="00C9699B">
            <w:pPr>
              <w:jc w:val="both"/>
              <w:rPr>
                <w:rFonts w:ascii="Lato" w:hAnsi="Lato"/>
                <w:sz w:val="20"/>
                <w:szCs w:val="20"/>
              </w:rPr>
            </w:pPr>
            <w:r>
              <w:rPr>
                <w:rFonts w:ascii="Lato" w:hAnsi="Lato"/>
                <w:sz w:val="20"/>
                <w:szCs w:val="20"/>
              </w:rPr>
              <w:lastRenderedPageBreak/>
              <w:t>5</w:t>
            </w:r>
          </w:p>
        </w:tc>
        <w:tc>
          <w:tcPr>
            <w:tcW w:w="1632" w:type="dxa"/>
          </w:tcPr>
          <w:p w14:paraId="6F371E10" w14:textId="77777777" w:rsidR="00A62996" w:rsidRPr="00C9699B" w:rsidRDefault="00A62996" w:rsidP="00C9699B">
            <w:pPr>
              <w:jc w:val="both"/>
              <w:rPr>
                <w:rFonts w:ascii="Lato" w:hAnsi="Lato" w:cs="Calibri"/>
                <w:sz w:val="20"/>
                <w:szCs w:val="20"/>
              </w:rPr>
            </w:pPr>
            <w:r w:rsidRPr="00C9699B">
              <w:rPr>
                <w:rFonts w:ascii="Lato" w:hAnsi="Lato" w:cs="Calibri"/>
                <w:sz w:val="20"/>
                <w:szCs w:val="20"/>
              </w:rPr>
              <w:t>Koordynator Służb Specjalnych</w:t>
            </w:r>
          </w:p>
        </w:tc>
        <w:tc>
          <w:tcPr>
            <w:tcW w:w="1741" w:type="dxa"/>
          </w:tcPr>
          <w:p w14:paraId="308942F3" w14:textId="7F191116" w:rsidR="00A62996" w:rsidRPr="00C9699B" w:rsidRDefault="00A62996" w:rsidP="00C9699B">
            <w:pPr>
              <w:jc w:val="both"/>
              <w:rPr>
                <w:rFonts w:ascii="Lato" w:hAnsi="Lato"/>
                <w:sz w:val="20"/>
                <w:szCs w:val="20"/>
              </w:rPr>
            </w:pPr>
            <w:r w:rsidRPr="00C9699B">
              <w:rPr>
                <w:rFonts w:ascii="Lato" w:hAnsi="Lato"/>
                <w:sz w:val="20"/>
                <w:szCs w:val="20"/>
              </w:rPr>
              <w:t>art. 1 pkt 2 lit. b</w:t>
            </w:r>
            <w:r w:rsidR="00AD6BFF">
              <w:rPr>
                <w:rFonts w:ascii="Lato" w:hAnsi="Lato"/>
                <w:sz w:val="20"/>
                <w:szCs w:val="20"/>
              </w:rPr>
              <w:t xml:space="preserve"> projektu w zakresie art. 6</w:t>
            </w:r>
            <w:r w:rsidRPr="00C9699B">
              <w:rPr>
                <w:rFonts w:ascii="Lato" w:hAnsi="Lato"/>
                <w:sz w:val="20"/>
                <w:szCs w:val="20"/>
              </w:rPr>
              <w:t xml:space="preserve"> ust. 1i i 1j</w:t>
            </w:r>
          </w:p>
        </w:tc>
        <w:tc>
          <w:tcPr>
            <w:tcW w:w="2916" w:type="dxa"/>
          </w:tcPr>
          <w:p w14:paraId="1CDA36ED" w14:textId="77777777" w:rsidR="00A62996" w:rsidRPr="00C9699B" w:rsidRDefault="00A62996" w:rsidP="00C9699B">
            <w:pPr>
              <w:jc w:val="both"/>
              <w:rPr>
                <w:rFonts w:ascii="Lato" w:hAnsi="Lato"/>
                <w:sz w:val="20"/>
                <w:szCs w:val="20"/>
              </w:rPr>
            </w:pPr>
            <w:r w:rsidRPr="00C9699B">
              <w:rPr>
                <w:rFonts w:ascii="Lato" w:hAnsi="Lato"/>
                <w:sz w:val="20"/>
                <w:szCs w:val="20"/>
              </w:rPr>
              <w:t>Zwracam uwagę na dodawane w art. 1 pkt 2 lit. b ust. 1i i 1j projektu ustawy (art. 6 ust. 1i i 1j ustawy o narodowym zasobie archiwalnym i archiwach), zgodnie z którymi wykonane odwzorowania cyfrowe dokumentów innych niż elektroniczne będą zastępowały te dokumenty oraz będą uznawane za tożsame źródło informacji o wartości dowodowej i historycznej.</w:t>
            </w:r>
          </w:p>
        </w:tc>
        <w:tc>
          <w:tcPr>
            <w:tcW w:w="4850" w:type="dxa"/>
          </w:tcPr>
          <w:p w14:paraId="7A79E2FB" w14:textId="77777777" w:rsidR="00A62996" w:rsidRPr="00C9699B" w:rsidRDefault="00A62996" w:rsidP="00C9699B">
            <w:pPr>
              <w:jc w:val="both"/>
              <w:rPr>
                <w:rFonts w:ascii="Lato" w:hAnsi="Lato"/>
                <w:sz w:val="20"/>
                <w:szCs w:val="20"/>
              </w:rPr>
            </w:pPr>
            <w:r w:rsidRPr="00C9699B">
              <w:rPr>
                <w:rFonts w:ascii="Lato" w:hAnsi="Lato"/>
                <w:sz w:val="20"/>
                <w:szCs w:val="20"/>
              </w:rPr>
              <w:t>Proponowane rozwiązanie w praktyce może okazać się problematyczne, bowiem w odniesieniu do określonego rodzaju dokumentacji (także obowiązującej), jak m.in. umowy czy upoważnienia, opatrzone odręcznymi podpisami lub pieczęciami - utrudnione będzie, a w większości przypadków niemożliwe, stwierdzenie ich autentyczności. Przyjęcie regulacji w zaproponowanym brzmieniu wykluczyłoby więc możliwość weryfikacji określonych dokumentów w oparciu o nadane im unikalne fizyczne atrybuty</w:t>
            </w:r>
          </w:p>
        </w:tc>
        <w:tc>
          <w:tcPr>
            <w:tcW w:w="4043" w:type="dxa"/>
          </w:tcPr>
          <w:p w14:paraId="2E9599FF" w14:textId="77777777" w:rsidR="00A62996" w:rsidRDefault="00CA492E" w:rsidP="00C9699B">
            <w:pPr>
              <w:jc w:val="both"/>
              <w:rPr>
                <w:rFonts w:ascii="Lato" w:hAnsi="Lato"/>
                <w:sz w:val="20"/>
                <w:szCs w:val="20"/>
              </w:rPr>
            </w:pPr>
            <w:r>
              <w:rPr>
                <w:rFonts w:ascii="Lato" w:hAnsi="Lato"/>
                <w:sz w:val="20"/>
                <w:szCs w:val="20"/>
              </w:rPr>
              <w:t xml:space="preserve">Uwaga </w:t>
            </w:r>
            <w:r w:rsidR="009402A5">
              <w:rPr>
                <w:rFonts w:ascii="Lato" w:hAnsi="Lato"/>
                <w:sz w:val="20"/>
                <w:szCs w:val="20"/>
              </w:rPr>
              <w:t>nieuwzględniona.</w:t>
            </w:r>
          </w:p>
          <w:p w14:paraId="5056E117" w14:textId="5C1C0191" w:rsidR="0037654E" w:rsidRDefault="0037654E" w:rsidP="008E48C0">
            <w:pPr>
              <w:jc w:val="both"/>
              <w:rPr>
                <w:rFonts w:ascii="Lato" w:hAnsi="Lato"/>
                <w:sz w:val="20"/>
                <w:szCs w:val="20"/>
              </w:rPr>
            </w:pPr>
            <w:r w:rsidRPr="00444845">
              <w:rPr>
                <w:rFonts w:ascii="Lato" w:hAnsi="Lato"/>
                <w:sz w:val="20"/>
                <w:szCs w:val="20"/>
              </w:rPr>
              <w:t xml:space="preserve">W wyniku zmian wprowadzonych do projektu ustawy </w:t>
            </w:r>
            <w:r>
              <w:rPr>
                <w:rFonts w:ascii="Lato" w:hAnsi="Lato"/>
                <w:sz w:val="20"/>
                <w:szCs w:val="20"/>
              </w:rPr>
              <w:t>kwestie poruszone w tej uwadze</w:t>
            </w:r>
            <w:r w:rsidRPr="00444845">
              <w:rPr>
                <w:rFonts w:ascii="Lato" w:hAnsi="Lato"/>
                <w:sz w:val="20"/>
                <w:szCs w:val="20"/>
              </w:rPr>
              <w:t xml:space="preserve"> są obecnie uregulowane w art. 6 ust.</w:t>
            </w:r>
            <w:r w:rsidR="00456059">
              <w:rPr>
                <w:rFonts w:ascii="Lato" w:hAnsi="Lato"/>
                <w:sz w:val="20"/>
                <w:szCs w:val="20"/>
              </w:rPr>
              <w:t xml:space="preserve"> 1f i 1g</w:t>
            </w:r>
            <w:r w:rsidR="00FD2C4D">
              <w:rPr>
                <w:rFonts w:ascii="Lato" w:hAnsi="Lato"/>
                <w:sz w:val="20"/>
                <w:szCs w:val="20"/>
              </w:rPr>
              <w:t xml:space="preserve"> zaktualizowanej wersji projektu ustawy</w:t>
            </w:r>
            <w:r w:rsidR="00456059">
              <w:rPr>
                <w:rFonts w:ascii="Lato" w:hAnsi="Lato"/>
                <w:sz w:val="20"/>
                <w:szCs w:val="20"/>
              </w:rPr>
              <w:t>.</w:t>
            </w:r>
          </w:p>
          <w:p w14:paraId="01A1AECC" w14:textId="0ECD7BA7" w:rsidR="008E48C0" w:rsidRDefault="001162E0" w:rsidP="008E48C0">
            <w:pPr>
              <w:jc w:val="both"/>
              <w:rPr>
                <w:rFonts w:ascii="Lato" w:hAnsi="Lato"/>
                <w:sz w:val="20"/>
                <w:szCs w:val="20"/>
              </w:rPr>
            </w:pPr>
            <w:r>
              <w:rPr>
                <w:rFonts w:ascii="Lato" w:hAnsi="Lato"/>
                <w:sz w:val="20"/>
                <w:szCs w:val="20"/>
              </w:rPr>
              <w:t xml:space="preserve">Należy zauważyć, że </w:t>
            </w:r>
            <w:r w:rsidR="008E48C0">
              <w:rPr>
                <w:rFonts w:ascii="Lato" w:hAnsi="Lato"/>
                <w:sz w:val="20"/>
                <w:szCs w:val="20"/>
              </w:rPr>
              <w:t>p</w:t>
            </w:r>
            <w:r w:rsidR="008E48C0" w:rsidRPr="008E48C0">
              <w:rPr>
                <w:rFonts w:ascii="Lato" w:hAnsi="Lato"/>
                <w:sz w:val="20"/>
                <w:szCs w:val="20"/>
              </w:rPr>
              <w:t>rojektowana zmiana ustawy nie wprowadza obowiązku cyfrowego odwzorowania całości dokumentacji nieelektronicznej zgromadzonej w podmiotach stosujących system EZD jako podstawowy sposób wykonywania czynności kancelaryjnych oraz dokumentowania sposobu załatwiania i rozstrzygania prowadzonych spraw w</w:t>
            </w:r>
            <w:r w:rsidR="00D27A4D">
              <w:rPr>
                <w:rFonts w:ascii="Lato" w:hAnsi="Lato"/>
                <w:sz w:val="20"/>
                <w:szCs w:val="20"/>
              </w:rPr>
              <w:t> </w:t>
            </w:r>
            <w:r w:rsidR="008E48C0" w:rsidRPr="008E48C0">
              <w:rPr>
                <w:rFonts w:ascii="Lato" w:hAnsi="Lato"/>
                <w:sz w:val="20"/>
                <w:szCs w:val="20"/>
              </w:rPr>
              <w:t xml:space="preserve">postaci elektronicznej. W instrukcjach kancelaryjnych określających szczegółowe zasady i tryb wykonywania czynności </w:t>
            </w:r>
            <w:r w:rsidR="008E48C0" w:rsidRPr="008E48C0">
              <w:rPr>
                <w:rFonts w:ascii="Lato" w:hAnsi="Lato"/>
                <w:sz w:val="20"/>
                <w:szCs w:val="20"/>
              </w:rPr>
              <w:lastRenderedPageBreak/>
              <w:t>kancelaryjnych, wydawanych na podstawie art. 6 ust. 2 pkt 1 oraz ust. 2b pkt 1 ustawy o</w:t>
            </w:r>
            <w:r w:rsidR="00D27A4D">
              <w:rPr>
                <w:rFonts w:ascii="Lato" w:hAnsi="Lato"/>
                <w:sz w:val="20"/>
                <w:szCs w:val="20"/>
              </w:rPr>
              <w:t> </w:t>
            </w:r>
            <w:r w:rsidR="008E48C0" w:rsidRPr="008E48C0">
              <w:rPr>
                <w:rFonts w:ascii="Lato" w:hAnsi="Lato"/>
                <w:sz w:val="20"/>
                <w:szCs w:val="20"/>
              </w:rPr>
              <w:t>narodowym zasobie</w:t>
            </w:r>
            <w:r w:rsidR="00D27A4D">
              <w:rPr>
                <w:rFonts w:ascii="Lato" w:hAnsi="Lato"/>
                <w:sz w:val="20"/>
                <w:szCs w:val="20"/>
              </w:rPr>
              <w:t xml:space="preserve"> </w:t>
            </w:r>
            <w:r w:rsidR="008E48C0" w:rsidRPr="008E48C0">
              <w:rPr>
                <w:rFonts w:ascii="Lato" w:hAnsi="Lato"/>
                <w:sz w:val="20"/>
                <w:szCs w:val="20"/>
              </w:rPr>
              <w:t>archiwalnym i</w:t>
            </w:r>
            <w:r w:rsidR="00D27A4D">
              <w:rPr>
                <w:rFonts w:ascii="Lato" w:hAnsi="Lato"/>
                <w:sz w:val="20"/>
                <w:szCs w:val="20"/>
              </w:rPr>
              <w:t> </w:t>
            </w:r>
            <w:r w:rsidR="008E48C0" w:rsidRPr="008E48C0">
              <w:rPr>
                <w:rFonts w:ascii="Lato" w:hAnsi="Lato"/>
                <w:sz w:val="20"/>
                <w:szCs w:val="20"/>
              </w:rPr>
              <w:t>archiwach, określa się wyjątki, które umożliwią rezygnację z konieczności dokonywania odwzorowania cyfrowego całości papierowej dokumentacji wpływającej do danej jednostki. Wyjątkami, w przypadku których możliwe</w:t>
            </w:r>
            <w:r w:rsidR="00D21F5A">
              <w:rPr>
                <w:rFonts w:ascii="Lato" w:hAnsi="Lato"/>
                <w:sz w:val="20"/>
                <w:szCs w:val="20"/>
              </w:rPr>
              <w:t xml:space="preserve"> </w:t>
            </w:r>
            <w:r w:rsidR="008E48C0" w:rsidRPr="008E48C0">
              <w:rPr>
                <w:rFonts w:ascii="Lato" w:hAnsi="Lato"/>
                <w:sz w:val="20"/>
                <w:szCs w:val="20"/>
              </w:rPr>
              <w:t>jest odstąpienie od konieczności zeskanowania dokumentacji wpływającej do urzędu, są przykładowo rozmiar strony (np. A3 i</w:t>
            </w:r>
            <w:r w:rsidR="00D21F5A">
              <w:rPr>
                <w:rFonts w:ascii="Lato" w:hAnsi="Lato"/>
                <w:sz w:val="20"/>
                <w:szCs w:val="20"/>
              </w:rPr>
              <w:t> </w:t>
            </w:r>
            <w:r w:rsidR="008E48C0" w:rsidRPr="008E48C0">
              <w:rPr>
                <w:rFonts w:ascii="Lato" w:hAnsi="Lato"/>
                <w:sz w:val="20"/>
                <w:szCs w:val="20"/>
              </w:rPr>
              <w:t>większe), duża liczba stron, treść, forma lub postać pisma, a także obowiązujące przepisy prawa, które nakładają na jednostkę obowiązek szczególnego postępowania z</w:t>
            </w:r>
            <w:r w:rsidR="00D21F5A">
              <w:rPr>
                <w:rFonts w:ascii="Lato" w:hAnsi="Lato"/>
                <w:sz w:val="20"/>
                <w:szCs w:val="20"/>
              </w:rPr>
              <w:t> </w:t>
            </w:r>
            <w:r w:rsidR="008E48C0" w:rsidRPr="008E48C0">
              <w:rPr>
                <w:rFonts w:ascii="Lato" w:hAnsi="Lato"/>
                <w:sz w:val="20"/>
                <w:szCs w:val="20"/>
              </w:rPr>
              <w:t>określoną dokumentacją.</w:t>
            </w:r>
          </w:p>
          <w:p w14:paraId="52A5659A" w14:textId="221EA1E2" w:rsidR="005C6793" w:rsidRPr="005C6793" w:rsidRDefault="000E0824">
            <w:pPr>
              <w:jc w:val="both"/>
              <w:rPr>
                <w:rFonts w:ascii="Lato" w:hAnsi="Lato"/>
                <w:sz w:val="20"/>
                <w:szCs w:val="20"/>
              </w:rPr>
            </w:pPr>
            <w:r>
              <w:rPr>
                <w:rFonts w:ascii="Lato" w:hAnsi="Lato"/>
                <w:sz w:val="20"/>
                <w:szCs w:val="20"/>
              </w:rPr>
              <w:t>J</w:t>
            </w:r>
            <w:r w:rsidR="005C6793" w:rsidRPr="005C6793">
              <w:rPr>
                <w:rFonts w:ascii="Lato" w:hAnsi="Lato"/>
                <w:sz w:val="20"/>
                <w:szCs w:val="20"/>
              </w:rPr>
              <w:t>eżeli dla wskazanego rodzaju dokumentacji został określony sposób postępowania, to w</w:t>
            </w:r>
            <w:r w:rsidR="00D27A4D">
              <w:rPr>
                <w:rFonts w:ascii="Lato" w:hAnsi="Lato"/>
                <w:sz w:val="20"/>
                <w:szCs w:val="20"/>
              </w:rPr>
              <w:t> </w:t>
            </w:r>
            <w:r w:rsidR="005C6793" w:rsidRPr="005C6793">
              <w:rPr>
                <w:rFonts w:ascii="Lato" w:hAnsi="Lato"/>
                <w:sz w:val="20"/>
                <w:szCs w:val="20"/>
              </w:rPr>
              <w:t xml:space="preserve">tym zakresie powinny obowiązywać przepisy określające ten sposób postępowania. Natomiast sam sposób wykonania </w:t>
            </w:r>
            <w:proofErr w:type="spellStart"/>
            <w:r w:rsidR="005C6793" w:rsidRPr="005C6793">
              <w:rPr>
                <w:rFonts w:ascii="Lato" w:hAnsi="Lato"/>
                <w:sz w:val="20"/>
                <w:szCs w:val="20"/>
              </w:rPr>
              <w:t>odwzorowań</w:t>
            </w:r>
            <w:proofErr w:type="spellEnd"/>
            <w:r w:rsidR="005C6793" w:rsidRPr="005C6793">
              <w:rPr>
                <w:rFonts w:ascii="Lato" w:hAnsi="Lato"/>
                <w:sz w:val="20"/>
                <w:szCs w:val="20"/>
              </w:rPr>
              <w:t xml:space="preserve"> cyfrowych zostanie określony </w:t>
            </w:r>
          </w:p>
          <w:p w14:paraId="3105C2ED" w14:textId="2E379CC3" w:rsidR="009402A5" w:rsidRPr="00C9699B" w:rsidRDefault="005C6793" w:rsidP="005C6793">
            <w:pPr>
              <w:jc w:val="both"/>
              <w:rPr>
                <w:rFonts w:ascii="Lato" w:hAnsi="Lato"/>
                <w:sz w:val="20"/>
                <w:szCs w:val="20"/>
              </w:rPr>
            </w:pPr>
            <w:r w:rsidRPr="005C6793">
              <w:rPr>
                <w:rFonts w:ascii="Lato" w:hAnsi="Lato"/>
                <w:sz w:val="20"/>
                <w:szCs w:val="20"/>
              </w:rPr>
              <w:t>w instrukcji kancelaryjnej obowiązującej w danym podmiocie, gdyż sposób postępowania w tym przypadku może być różny, uzależniony przede wszystkim od rodzaju zadań wykonywanych przez dany podmiot. Z tego względu obowiązujące w tym zakresie przepisy powinny być dostosowane do określonych jednostek organizacyjnych.</w:t>
            </w:r>
          </w:p>
        </w:tc>
      </w:tr>
      <w:tr w:rsidR="00B86B3F" w:rsidRPr="00C9699B" w14:paraId="4D542BE1" w14:textId="77777777" w:rsidTr="0020229A">
        <w:tc>
          <w:tcPr>
            <w:tcW w:w="548" w:type="dxa"/>
          </w:tcPr>
          <w:p w14:paraId="23F133A4" w14:textId="77777777" w:rsidR="00B86B3F" w:rsidRPr="00C9699B" w:rsidRDefault="007E14A6" w:rsidP="00C9699B">
            <w:pPr>
              <w:jc w:val="both"/>
              <w:rPr>
                <w:rFonts w:ascii="Lato" w:hAnsi="Lato"/>
                <w:sz w:val="20"/>
                <w:szCs w:val="20"/>
              </w:rPr>
            </w:pPr>
            <w:r>
              <w:rPr>
                <w:rFonts w:ascii="Lato" w:hAnsi="Lato"/>
                <w:sz w:val="20"/>
                <w:szCs w:val="20"/>
              </w:rPr>
              <w:lastRenderedPageBreak/>
              <w:t>6</w:t>
            </w:r>
          </w:p>
        </w:tc>
        <w:tc>
          <w:tcPr>
            <w:tcW w:w="1632" w:type="dxa"/>
          </w:tcPr>
          <w:p w14:paraId="7756D1A6" w14:textId="77777777" w:rsidR="00B86B3F" w:rsidRPr="00C9699B" w:rsidRDefault="00333D1A" w:rsidP="00C9699B">
            <w:pPr>
              <w:jc w:val="both"/>
              <w:rPr>
                <w:rFonts w:ascii="Lato" w:hAnsi="Lato"/>
                <w:sz w:val="20"/>
                <w:szCs w:val="20"/>
              </w:rPr>
            </w:pPr>
            <w:r>
              <w:rPr>
                <w:rFonts w:ascii="Lato" w:hAnsi="Lato"/>
                <w:sz w:val="20"/>
                <w:szCs w:val="20"/>
              </w:rPr>
              <w:t xml:space="preserve">Rządowe </w:t>
            </w:r>
            <w:r w:rsidR="00BF50CA" w:rsidRPr="00C9699B">
              <w:rPr>
                <w:rFonts w:ascii="Lato" w:hAnsi="Lato"/>
                <w:sz w:val="20"/>
                <w:szCs w:val="20"/>
              </w:rPr>
              <w:t>Centrum Legislacji</w:t>
            </w:r>
          </w:p>
        </w:tc>
        <w:tc>
          <w:tcPr>
            <w:tcW w:w="1741" w:type="dxa"/>
          </w:tcPr>
          <w:p w14:paraId="58B5BA8D" w14:textId="58DC1B94" w:rsidR="00B86B3F" w:rsidRPr="00C9699B" w:rsidRDefault="00B86B3F" w:rsidP="00B1050E">
            <w:pPr>
              <w:jc w:val="both"/>
              <w:rPr>
                <w:rFonts w:ascii="Lato" w:hAnsi="Lato"/>
                <w:sz w:val="20"/>
                <w:szCs w:val="20"/>
              </w:rPr>
            </w:pPr>
            <w:r w:rsidRPr="00C9699B">
              <w:rPr>
                <w:rFonts w:ascii="Lato" w:hAnsi="Lato"/>
                <w:sz w:val="20"/>
                <w:szCs w:val="20"/>
              </w:rPr>
              <w:t xml:space="preserve">art. 1 w pkt 2 w lit. b projektu </w:t>
            </w:r>
            <w:r w:rsidR="00B1050E">
              <w:rPr>
                <w:rFonts w:ascii="Lato" w:hAnsi="Lato"/>
                <w:sz w:val="20"/>
                <w:szCs w:val="20"/>
              </w:rPr>
              <w:t>w zakresie</w:t>
            </w:r>
            <w:r w:rsidR="00B1050E" w:rsidRPr="00C9699B">
              <w:rPr>
                <w:rFonts w:ascii="Lato" w:hAnsi="Lato"/>
                <w:sz w:val="20"/>
                <w:szCs w:val="20"/>
              </w:rPr>
              <w:t xml:space="preserve"> </w:t>
            </w:r>
            <w:r w:rsidRPr="00C9699B">
              <w:rPr>
                <w:rFonts w:ascii="Lato" w:hAnsi="Lato"/>
                <w:sz w:val="20"/>
                <w:szCs w:val="20"/>
              </w:rPr>
              <w:t>art. 6 ust. 1j pkt 2 ustawy</w:t>
            </w:r>
          </w:p>
        </w:tc>
        <w:tc>
          <w:tcPr>
            <w:tcW w:w="2916" w:type="dxa"/>
          </w:tcPr>
          <w:p w14:paraId="4EC286C4" w14:textId="77777777" w:rsidR="00B86B3F" w:rsidRPr="00C9699B" w:rsidRDefault="00B86B3F" w:rsidP="00C9699B">
            <w:pPr>
              <w:jc w:val="both"/>
              <w:rPr>
                <w:rFonts w:ascii="Lato" w:hAnsi="Lato"/>
                <w:sz w:val="20"/>
                <w:szCs w:val="20"/>
              </w:rPr>
            </w:pPr>
            <w:r w:rsidRPr="00C9699B">
              <w:rPr>
                <w:rFonts w:ascii="Lato" w:hAnsi="Lato"/>
                <w:sz w:val="20"/>
                <w:szCs w:val="20"/>
              </w:rPr>
              <w:t>W dodawanym w art. 1 w pkt 2 w lit. b projektu przepisie art. 6 ust. 1j pkt 2 ustawy należałoby rozważyć zastąpienie pojęcia „upoważniony pracownik” pojęciem o szerszym znaczeniu „upoważniona osoba”.</w:t>
            </w:r>
          </w:p>
        </w:tc>
        <w:tc>
          <w:tcPr>
            <w:tcW w:w="4850" w:type="dxa"/>
          </w:tcPr>
          <w:p w14:paraId="17B8FB5A" w14:textId="77777777" w:rsidR="00B86B3F" w:rsidRPr="00C9699B" w:rsidRDefault="00B86B3F" w:rsidP="00C9699B">
            <w:pPr>
              <w:jc w:val="both"/>
              <w:rPr>
                <w:rFonts w:ascii="Lato" w:hAnsi="Lato"/>
                <w:sz w:val="20"/>
                <w:szCs w:val="20"/>
              </w:rPr>
            </w:pPr>
            <w:r w:rsidRPr="00C9699B">
              <w:rPr>
                <w:rFonts w:ascii="Lato" w:hAnsi="Lato"/>
                <w:sz w:val="20"/>
                <w:szCs w:val="20"/>
              </w:rPr>
              <w:t xml:space="preserve">Wydaje się, że wobec definicji legalnej „pracownika” z art. 2 ustawy z dnia 26 czerwca 1974 r. – Kodeks pracy (Dz. U. z 2023 r. poz. 1465 oraz z 2024 r. poz. 878 i 1222), która stanowi, że pracownikiem jest osoba zatrudniona na podstawie umowy o pracę, powołania, wyboru, mianowania lub spółdzielczej umowy o pracę, nie obejmując swoim zakresem np. osób zatrudnionych na podstawie innych umów cywilnoprawnych, byłoby wskazane niezawężanie kręgu osób, które pracodawca może upoważnić do </w:t>
            </w:r>
            <w:r w:rsidRPr="00C9699B">
              <w:rPr>
                <w:rFonts w:ascii="Lato" w:hAnsi="Lato"/>
                <w:sz w:val="20"/>
                <w:szCs w:val="20"/>
              </w:rPr>
              <w:lastRenderedPageBreak/>
              <w:t xml:space="preserve">sporządzania </w:t>
            </w:r>
            <w:proofErr w:type="spellStart"/>
            <w:r w:rsidRPr="00C9699B">
              <w:rPr>
                <w:rFonts w:ascii="Lato" w:hAnsi="Lato"/>
                <w:sz w:val="20"/>
                <w:szCs w:val="20"/>
              </w:rPr>
              <w:t>odwzorowań</w:t>
            </w:r>
            <w:proofErr w:type="spellEnd"/>
            <w:r w:rsidRPr="00C9699B">
              <w:rPr>
                <w:rFonts w:ascii="Lato" w:hAnsi="Lato"/>
                <w:sz w:val="20"/>
                <w:szCs w:val="20"/>
              </w:rPr>
              <w:t xml:space="preserve"> cyfrowych dokumentów sporządzanych w innej postaci niż elektroniczna.</w:t>
            </w:r>
          </w:p>
        </w:tc>
        <w:tc>
          <w:tcPr>
            <w:tcW w:w="4043" w:type="dxa"/>
          </w:tcPr>
          <w:p w14:paraId="431F3EFB" w14:textId="77777777" w:rsidR="00B86B3F" w:rsidRDefault="00C02441" w:rsidP="00C9699B">
            <w:pPr>
              <w:jc w:val="both"/>
              <w:rPr>
                <w:rFonts w:ascii="Lato" w:hAnsi="Lato"/>
                <w:sz w:val="20"/>
                <w:szCs w:val="20"/>
              </w:rPr>
            </w:pPr>
            <w:r>
              <w:rPr>
                <w:rFonts w:ascii="Lato" w:hAnsi="Lato"/>
                <w:sz w:val="20"/>
                <w:szCs w:val="20"/>
              </w:rPr>
              <w:lastRenderedPageBreak/>
              <w:t>Uwaga uwzględniona.</w:t>
            </w:r>
          </w:p>
          <w:p w14:paraId="521F824E" w14:textId="47BBB9C9" w:rsidR="00102AB4" w:rsidRDefault="00987CA1" w:rsidP="00C9699B">
            <w:pPr>
              <w:jc w:val="both"/>
              <w:rPr>
                <w:rFonts w:ascii="Lato" w:hAnsi="Lato"/>
                <w:sz w:val="20"/>
                <w:szCs w:val="20"/>
              </w:rPr>
            </w:pPr>
            <w:r w:rsidRPr="00987CA1">
              <w:rPr>
                <w:rFonts w:ascii="Lato" w:hAnsi="Lato"/>
                <w:sz w:val="20"/>
                <w:szCs w:val="20"/>
              </w:rPr>
              <w:t>W wyniku zmian wprowadzonych do projektu ustawy kwestie poruszone w tej uwadze są obecnie uregulowane w art. 6 ust. 1g</w:t>
            </w:r>
            <w:r w:rsidR="00C45EBB">
              <w:rPr>
                <w:rFonts w:ascii="Lato" w:hAnsi="Lato"/>
                <w:sz w:val="20"/>
                <w:szCs w:val="20"/>
              </w:rPr>
              <w:t xml:space="preserve"> pkt. 2</w:t>
            </w:r>
            <w:r w:rsidR="00F71047">
              <w:rPr>
                <w:rFonts w:ascii="Lato" w:hAnsi="Lato"/>
                <w:sz w:val="20"/>
                <w:szCs w:val="20"/>
              </w:rPr>
              <w:t xml:space="preserve"> </w:t>
            </w:r>
            <w:r w:rsidR="00F71047" w:rsidRPr="00F71047">
              <w:rPr>
                <w:rFonts w:ascii="Lato" w:hAnsi="Lato"/>
                <w:sz w:val="20"/>
                <w:szCs w:val="20"/>
              </w:rPr>
              <w:t>zaktualizowanej wersji projektu ustawy</w:t>
            </w:r>
            <w:r w:rsidRPr="00987CA1">
              <w:rPr>
                <w:rFonts w:ascii="Lato" w:hAnsi="Lato"/>
                <w:sz w:val="20"/>
                <w:szCs w:val="20"/>
              </w:rPr>
              <w:t>.</w:t>
            </w:r>
            <w:r w:rsidR="001C5F19">
              <w:rPr>
                <w:rFonts w:ascii="Lato" w:hAnsi="Lato"/>
                <w:sz w:val="20"/>
                <w:szCs w:val="20"/>
              </w:rPr>
              <w:t xml:space="preserve"> </w:t>
            </w:r>
            <w:r w:rsidR="00E21D18">
              <w:rPr>
                <w:rFonts w:ascii="Lato" w:hAnsi="Lato"/>
                <w:sz w:val="20"/>
                <w:szCs w:val="20"/>
              </w:rPr>
              <w:t xml:space="preserve">W art. 6 </w:t>
            </w:r>
            <w:r w:rsidR="00740E2C">
              <w:rPr>
                <w:rFonts w:ascii="Lato" w:hAnsi="Lato"/>
                <w:sz w:val="20"/>
                <w:szCs w:val="20"/>
              </w:rPr>
              <w:t>ust. 1</w:t>
            </w:r>
            <w:r w:rsidR="001C5F19">
              <w:rPr>
                <w:rFonts w:ascii="Lato" w:hAnsi="Lato"/>
                <w:sz w:val="20"/>
                <w:szCs w:val="20"/>
              </w:rPr>
              <w:t>g</w:t>
            </w:r>
            <w:r w:rsidR="00740E2C">
              <w:rPr>
                <w:rFonts w:ascii="Lato" w:hAnsi="Lato"/>
                <w:sz w:val="20"/>
                <w:szCs w:val="20"/>
              </w:rPr>
              <w:t xml:space="preserve"> pkt 2</w:t>
            </w:r>
            <w:r w:rsidR="001C5F19">
              <w:rPr>
                <w:rFonts w:ascii="Lato" w:hAnsi="Lato"/>
                <w:sz w:val="20"/>
                <w:szCs w:val="20"/>
              </w:rPr>
              <w:t xml:space="preserve"> otrzymał brzmienie</w:t>
            </w:r>
            <w:r w:rsidR="00E21D18">
              <w:rPr>
                <w:rFonts w:ascii="Lato" w:hAnsi="Lato"/>
                <w:sz w:val="20"/>
                <w:szCs w:val="20"/>
              </w:rPr>
              <w:t>:</w:t>
            </w:r>
          </w:p>
          <w:p w14:paraId="2E8F5F9F" w14:textId="62A320FA" w:rsidR="00102AB4" w:rsidRPr="00C9699B" w:rsidRDefault="001D1F8F" w:rsidP="00C9699B">
            <w:pPr>
              <w:jc w:val="both"/>
              <w:rPr>
                <w:rFonts w:ascii="Lato" w:hAnsi="Lato"/>
                <w:sz w:val="20"/>
                <w:szCs w:val="20"/>
              </w:rPr>
            </w:pPr>
            <w:r>
              <w:rPr>
                <w:rFonts w:ascii="Lato" w:hAnsi="Lato"/>
                <w:sz w:val="20"/>
                <w:szCs w:val="20"/>
              </w:rPr>
              <w:t>„</w:t>
            </w:r>
            <w:r w:rsidR="00102AB4" w:rsidRPr="00102AB4">
              <w:rPr>
                <w:rFonts w:ascii="Lato" w:hAnsi="Lato"/>
                <w:sz w:val="20"/>
                <w:szCs w:val="20"/>
              </w:rPr>
              <w:t>2)</w:t>
            </w:r>
            <w:r w:rsidR="00102AB4" w:rsidRPr="00102AB4">
              <w:rPr>
                <w:rFonts w:ascii="Lato" w:hAnsi="Lato"/>
                <w:sz w:val="20"/>
                <w:szCs w:val="20"/>
              </w:rPr>
              <w:tab/>
              <w:t xml:space="preserve">zostało opatrzone kwalifikowanym podpisem elektronicznym upoważnionej osoby lub kwalifikowaną pieczęcią elektroniczną organu lub jednostki  </w:t>
            </w:r>
            <w:r w:rsidR="00102AB4" w:rsidRPr="00102AB4">
              <w:rPr>
                <w:rFonts w:ascii="Lato" w:hAnsi="Lato"/>
                <w:sz w:val="20"/>
                <w:szCs w:val="20"/>
              </w:rPr>
              <w:lastRenderedPageBreak/>
              <w:t>organizacyjnej sporządzając</w:t>
            </w:r>
            <w:r w:rsidR="006E3422">
              <w:rPr>
                <w:rFonts w:ascii="Lato" w:hAnsi="Lato"/>
                <w:sz w:val="20"/>
                <w:szCs w:val="20"/>
              </w:rPr>
              <w:t>ych</w:t>
            </w:r>
            <w:r w:rsidR="00102AB4" w:rsidRPr="00102AB4">
              <w:rPr>
                <w:rFonts w:ascii="Lato" w:hAnsi="Lato"/>
                <w:sz w:val="20"/>
                <w:szCs w:val="20"/>
              </w:rPr>
              <w:t xml:space="preserve"> odwzorowanie cyfrowe</w:t>
            </w:r>
            <w:r w:rsidR="00E21D18">
              <w:rPr>
                <w:rFonts w:ascii="Lato" w:hAnsi="Lato"/>
                <w:sz w:val="20"/>
                <w:szCs w:val="20"/>
              </w:rPr>
              <w:t>;</w:t>
            </w:r>
            <w:r>
              <w:rPr>
                <w:rFonts w:ascii="Lato" w:hAnsi="Lato"/>
                <w:sz w:val="20"/>
                <w:szCs w:val="20"/>
              </w:rPr>
              <w:t>”</w:t>
            </w:r>
          </w:p>
        </w:tc>
      </w:tr>
      <w:tr w:rsidR="00B86B3F" w:rsidRPr="00C9699B" w14:paraId="75C4E4C4" w14:textId="77777777" w:rsidTr="0020229A">
        <w:tc>
          <w:tcPr>
            <w:tcW w:w="548" w:type="dxa"/>
          </w:tcPr>
          <w:p w14:paraId="31243DC4" w14:textId="77777777" w:rsidR="00B86B3F" w:rsidRPr="00C9699B" w:rsidRDefault="007E14A6" w:rsidP="00C9699B">
            <w:pPr>
              <w:jc w:val="both"/>
              <w:rPr>
                <w:rFonts w:ascii="Lato" w:hAnsi="Lato"/>
                <w:sz w:val="20"/>
                <w:szCs w:val="20"/>
              </w:rPr>
            </w:pPr>
            <w:r>
              <w:rPr>
                <w:rFonts w:ascii="Lato" w:hAnsi="Lato"/>
                <w:sz w:val="20"/>
                <w:szCs w:val="20"/>
              </w:rPr>
              <w:lastRenderedPageBreak/>
              <w:t>7</w:t>
            </w:r>
          </w:p>
        </w:tc>
        <w:tc>
          <w:tcPr>
            <w:tcW w:w="1632" w:type="dxa"/>
          </w:tcPr>
          <w:p w14:paraId="566258AD" w14:textId="77777777" w:rsidR="00B86B3F" w:rsidRPr="00C9699B" w:rsidRDefault="00B86B3F" w:rsidP="00C9699B">
            <w:pPr>
              <w:jc w:val="both"/>
              <w:rPr>
                <w:rFonts w:ascii="Lato" w:hAnsi="Lato" w:cs="Calibri"/>
                <w:sz w:val="20"/>
                <w:szCs w:val="20"/>
              </w:rPr>
            </w:pPr>
            <w:r w:rsidRPr="00C9699B">
              <w:rPr>
                <w:rFonts w:ascii="Lato" w:hAnsi="Lato" w:cs="Calibri"/>
                <w:sz w:val="20"/>
                <w:szCs w:val="20"/>
              </w:rPr>
              <w:t>Koordynator Służb Specjalnych</w:t>
            </w:r>
          </w:p>
        </w:tc>
        <w:tc>
          <w:tcPr>
            <w:tcW w:w="1741" w:type="dxa"/>
          </w:tcPr>
          <w:p w14:paraId="15F0C1D6" w14:textId="3C249F51" w:rsidR="00B86B3F" w:rsidRPr="00C9699B" w:rsidRDefault="00B86B3F" w:rsidP="00B1050E">
            <w:pPr>
              <w:jc w:val="both"/>
              <w:rPr>
                <w:rFonts w:ascii="Lato" w:hAnsi="Lato"/>
                <w:sz w:val="20"/>
                <w:szCs w:val="20"/>
              </w:rPr>
            </w:pPr>
            <w:r w:rsidRPr="00C9699B">
              <w:rPr>
                <w:rFonts w:ascii="Lato" w:hAnsi="Lato"/>
                <w:sz w:val="20"/>
                <w:szCs w:val="20"/>
              </w:rPr>
              <w:t xml:space="preserve">art. 1 pkt 2 lit. b projektu, </w:t>
            </w:r>
            <w:r w:rsidR="00B1050E">
              <w:rPr>
                <w:rFonts w:ascii="Lato" w:hAnsi="Lato"/>
                <w:sz w:val="20"/>
                <w:szCs w:val="20"/>
              </w:rPr>
              <w:t xml:space="preserve">w zakresie art. 6 </w:t>
            </w:r>
            <w:r w:rsidRPr="00C9699B">
              <w:rPr>
                <w:rFonts w:ascii="Lato" w:hAnsi="Lato"/>
                <w:sz w:val="20"/>
                <w:szCs w:val="20"/>
              </w:rPr>
              <w:t>ust. 1k i 1u</w:t>
            </w:r>
          </w:p>
        </w:tc>
        <w:tc>
          <w:tcPr>
            <w:tcW w:w="2916" w:type="dxa"/>
          </w:tcPr>
          <w:p w14:paraId="5048F22D" w14:textId="77777777" w:rsidR="00B86B3F" w:rsidRPr="00C9699B" w:rsidRDefault="00540DE2" w:rsidP="00C9699B">
            <w:pPr>
              <w:jc w:val="both"/>
              <w:rPr>
                <w:rFonts w:ascii="Lato" w:hAnsi="Lato"/>
                <w:sz w:val="20"/>
                <w:szCs w:val="20"/>
              </w:rPr>
            </w:pPr>
            <w:r>
              <w:rPr>
                <w:rFonts w:ascii="Lato" w:hAnsi="Lato"/>
                <w:sz w:val="20"/>
                <w:szCs w:val="20"/>
              </w:rPr>
              <w:t>M</w:t>
            </w:r>
            <w:r w:rsidR="00B86B3F" w:rsidRPr="00C9699B">
              <w:rPr>
                <w:rFonts w:ascii="Lato" w:hAnsi="Lato"/>
                <w:sz w:val="20"/>
                <w:szCs w:val="20"/>
              </w:rPr>
              <w:t>ając na uwadze treść regulacji zawartej w art. 1 pkt 2 lit. b projektu ustawy, wprowadzającym nowy ust. 1k i 1u w art. 6 ustawy o narodowym zasobie archiwalnym i archiwach, poddaję pod rozwagę dodanie w treści tych ustępów odesłania do przepisów wydanych na podstawie art. 5 ust. 3 tej ustawy, które regulują tryb brakowania dokumentacji niearchiwalnej oraz sposób postępowania z materiałami archiwalnymi i dokumentacją niearchiwalną w przypadku trwałego zaprzestania działalności przez organy lub jednostki organizacyjne, w tym podległe i nadzorowane w odniesieniu do poszczególnych organów czy służb specjalnych. Wobec powyższego, przepisy art. 6 ust. 1k i 1u otrzymałyby brzmienie:</w:t>
            </w:r>
          </w:p>
          <w:p w14:paraId="197F9479" w14:textId="77777777" w:rsidR="00B86B3F" w:rsidRPr="00C9699B" w:rsidRDefault="00B86B3F" w:rsidP="00C9699B">
            <w:pPr>
              <w:jc w:val="both"/>
              <w:rPr>
                <w:rFonts w:ascii="Lato" w:hAnsi="Lato"/>
                <w:sz w:val="20"/>
                <w:szCs w:val="20"/>
              </w:rPr>
            </w:pPr>
          </w:p>
          <w:p w14:paraId="4E6F9D8E" w14:textId="77777777" w:rsidR="00B86B3F" w:rsidRPr="00C9699B" w:rsidRDefault="00B86B3F" w:rsidP="00C9699B">
            <w:pPr>
              <w:jc w:val="both"/>
              <w:rPr>
                <w:rFonts w:ascii="Lato" w:hAnsi="Lato"/>
                <w:sz w:val="20"/>
                <w:szCs w:val="20"/>
              </w:rPr>
            </w:pPr>
            <w:r w:rsidRPr="00C9699B">
              <w:rPr>
                <w:rFonts w:ascii="Lato" w:hAnsi="Lato"/>
                <w:sz w:val="20"/>
                <w:szCs w:val="20"/>
              </w:rPr>
              <w:t>1k. Dokumenty, dla których sporządzono pełne odwzorowanie cyfrowe zgodnie z ust. 1i i 1j, stanowią dokumentację niearchiwalną i mogą być brakowane po upływie okresu przechowywania zgodnie z przepisami wydanymi na podstawie art. 5 ust. 2 pkt 1 i 2 oraz art. 5 ust. 3. ”,</w:t>
            </w:r>
          </w:p>
          <w:p w14:paraId="2AFC21E2" w14:textId="77777777" w:rsidR="00B86B3F" w:rsidRPr="00C9699B" w:rsidRDefault="00B86B3F" w:rsidP="00C9699B">
            <w:pPr>
              <w:jc w:val="both"/>
              <w:rPr>
                <w:rFonts w:ascii="Lato" w:hAnsi="Lato"/>
                <w:sz w:val="20"/>
                <w:szCs w:val="20"/>
              </w:rPr>
            </w:pPr>
          </w:p>
          <w:p w14:paraId="25ACB804" w14:textId="77777777" w:rsidR="00B86B3F" w:rsidRPr="00C9699B" w:rsidRDefault="00B86B3F" w:rsidP="00C9699B">
            <w:pPr>
              <w:jc w:val="both"/>
              <w:rPr>
                <w:rFonts w:ascii="Lato" w:hAnsi="Lato"/>
                <w:sz w:val="20"/>
                <w:szCs w:val="20"/>
              </w:rPr>
            </w:pPr>
            <w:r w:rsidRPr="00C9699B">
              <w:rPr>
                <w:rFonts w:ascii="Lato" w:hAnsi="Lato"/>
                <w:sz w:val="20"/>
                <w:szCs w:val="20"/>
              </w:rPr>
              <w:t xml:space="preserve">„1u. Dokumenty, o których mowa w ust. 1s i 1t, stanowią dokumentację niearchiwalną i </w:t>
            </w:r>
            <w:r w:rsidRPr="00C9699B">
              <w:rPr>
                <w:rFonts w:ascii="Lato" w:hAnsi="Lato"/>
                <w:sz w:val="20"/>
                <w:szCs w:val="20"/>
              </w:rPr>
              <w:lastRenderedPageBreak/>
              <w:t>są brakowane po upływie okresu przechowywania zgodnie z przepisami wydanymi na podstawie art. 5 ust. 2 pkt 1 oraz art. 5 ust. 3.”</w:t>
            </w:r>
          </w:p>
        </w:tc>
        <w:tc>
          <w:tcPr>
            <w:tcW w:w="4850" w:type="dxa"/>
          </w:tcPr>
          <w:p w14:paraId="6E1C2DEB" w14:textId="686527F4" w:rsidR="00B86B3F" w:rsidRPr="00C9699B" w:rsidRDefault="00B86B3F" w:rsidP="00C9699B">
            <w:pPr>
              <w:jc w:val="both"/>
              <w:rPr>
                <w:rFonts w:ascii="Lato" w:hAnsi="Lato"/>
                <w:sz w:val="20"/>
                <w:szCs w:val="20"/>
              </w:rPr>
            </w:pPr>
            <w:r w:rsidRPr="00C9699B">
              <w:rPr>
                <w:rFonts w:ascii="Lato" w:hAnsi="Lato"/>
                <w:sz w:val="20"/>
                <w:szCs w:val="20"/>
              </w:rPr>
              <w:lastRenderedPageBreak/>
              <w:t>Uzupełnienie wskazanych przepisów ustawy o narodowym zasobie archiwalnym i archiwach o podstawę prawną z art. 5 ust. 3 tej ustawy nie będzie budziło wątpliwości, będzie natomiast umożliwiało brakowanie dokumentacji gromadzonej w składzie chronologicznym, której odwzorowanie cyfrowe stało</w:t>
            </w:r>
            <w:r w:rsidR="00FB0610">
              <w:rPr>
                <w:rFonts w:ascii="Lato" w:hAnsi="Lato"/>
                <w:sz w:val="20"/>
                <w:szCs w:val="20"/>
              </w:rPr>
              <w:t xml:space="preserve"> </w:t>
            </w:r>
            <w:r w:rsidRPr="00C9699B">
              <w:rPr>
                <w:rFonts w:ascii="Lato" w:hAnsi="Lato"/>
                <w:sz w:val="20"/>
                <w:szCs w:val="20"/>
              </w:rPr>
              <w:t>się tożsamym źródłem informacji o wartości dowodowej i historycznej - przez poszczególne organy czy służby specjalne.</w:t>
            </w:r>
          </w:p>
        </w:tc>
        <w:tc>
          <w:tcPr>
            <w:tcW w:w="4043" w:type="dxa"/>
          </w:tcPr>
          <w:p w14:paraId="4DC1BBA4" w14:textId="77777777" w:rsidR="00B86B3F" w:rsidRDefault="006257FA" w:rsidP="00C9699B">
            <w:pPr>
              <w:jc w:val="both"/>
              <w:rPr>
                <w:rFonts w:ascii="Lato" w:hAnsi="Lato"/>
                <w:sz w:val="20"/>
                <w:szCs w:val="20"/>
              </w:rPr>
            </w:pPr>
            <w:r>
              <w:rPr>
                <w:rFonts w:ascii="Lato" w:hAnsi="Lato"/>
                <w:sz w:val="20"/>
                <w:szCs w:val="20"/>
              </w:rPr>
              <w:t>Uwaga nieuwzględniona.</w:t>
            </w:r>
          </w:p>
          <w:p w14:paraId="3D7C110E" w14:textId="2FE2C204" w:rsidR="006257FA" w:rsidRDefault="006257FA" w:rsidP="00C9699B">
            <w:pPr>
              <w:jc w:val="both"/>
              <w:rPr>
                <w:rFonts w:ascii="Lato" w:hAnsi="Lato"/>
                <w:sz w:val="20"/>
                <w:szCs w:val="20"/>
              </w:rPr>
            </w:pPr>
            <w:r>
              <w:rPr>
                <w:rFonts w:ascii="Lato" w:hAnsi="Lato"/>
                <w:sz w:val="20"/>
                <w:szCs w:val="20"/>
              </w:rPr>
              <w:t xml:space="preserve">Por. pkt 3 </w:t>
            </w:r>
            <w:r w:rsidR="00EA0531">
              <w:rPr>
                <w:rFonts w:ascii="Lato" w:hAnsi="Lato"/>
                <w:sz w:val="20"/>
                <w:szCs w:val="20"/>
              </w:rPr>
              <w:t xml:space="preserve">niniejszej tabeli </w:t>
            </w:r>
            <w:r>
              <w:rPr>
                <w:rFonts w:ascii="Lato" w:hAnsi="Lato"/>
                <w:sz w:val="20"/>
                <w:szCs w:val="20"/>
              </w:rPr>
              <w:t>uwag.</w:t>
            </w:r>
          </w:p>
          <w:p w14:paraId="64C13D55" w14:textId="63F3DE04" w:rsidR="005B3DF9" w:rsidRDefault="00637114" w:rsidP="00C9699B">
            <w:pPr>
              <w:jc w:val="both"/>
              <w:rPr>
                <w:rFonts w:ascii="Lato" w:hAnsi="Lato"/>
                <w:sz w:val="20"/>
                <w:szCs w:val="20"/>
              </w:rPr>
            </w:pPr>
            <w:r w:rsidRPr="00637114">
              <w:rPr>
                <w:rFonts w:ascii="Lato" w:hAnsi="Lato"/>
                <w:sz w:val="20"/>
                <w:szCs w:val="20"/>
              </w:rPr>
              <w:t>W wyniku zmian wprowadzonych do projektu ustawy kwestie poruszone w tej uwadze są obecnie uregulowane w art. 6 ust. 1</w:t>
            </w:r>
            <w:r w:rsidR="00E9469B">
              <w:rPr>
                <w:rFonts w:ascii="Lato" w:hAnsi="Lato"/>
                <w:sz w:val="20"/>
                <w:szCs w:val="20"/>
              </w:rPr>
              <w:t>n</w:t>
            </w:r>
            <w:r w:rsidRPr="00637114">
              <w:rPr>
                <w:rFonts w:ascii="Lato" w:hAnsi="Lato"/>
                <w:sz w:val="20"/>
                <w:szCs w:val="20"/>
              </w:rPr>
              <w:t xml:space="preserve"> i 1</w:t>
            </w:r>
            <w:r w:rsidR="00073FDE">
              <w:rPr>
                <w:rFonts w:ascii="Lato" w:hAnsi="Lato"/>
                <w:sz w:val="20"/>
                <w:szCs w:val="20"/>
              </w:rPr>
              <w:t>o</w:t>
            </w:r>
            <w:r w:rsidRPr="00637114">
              <w:rPr>
                <w:rFonts w:ascii="Lato" w:hAnsi="Lato"/>
                <w:sz w:val="20"/>
                <w:szCs w:val="20"/>
              </w:rPr>
              <w:t xml:space="preserve"> zaktualizowanej wersji projektu ustawy.</w:t>
            </w:r>
          </w:p>
          <w:p w14:paraId="4A1A809D" w14:textId="4A24D6BB" w:rsidR="00804B68" w:rsidRPr="00C9699B" w:rsidRDefault="00277073" w:rsidP="00C9699B">
            <w:pPr>
              <w:jc w:val="both"/>
              <w:rPr>
                <w:rFonts w:ascii="Lato" w:hAnsi="Lato"/>
                <w:sz w:val="20"/>
                <w:szCs w:val="20"/>
              </w:rPr>
            </w:pPr>
            <w:r>
              <w:rPr>
                <w:rFonts w:ascii="Lato" w:hAnsi="Lato"/>
                <w:sz w:val="20"/>
                <w:szCs w:val="20"/>
              </w:rPr>
              <w:t>Należy również zauważyć</w:t>
            </w:r>
            <w:r w:rsidR="005B3DF9">
              <w:rPr>
                <w:rFonts w:ascii="Lato" w:hAnsi="Lato"/>
                <w:sz w:val="20"/>
                <w:szCs w:val="20"/>
              </w:rPr>
              <w:t>, że d</w:t>
            </w:r>
            <w:r w:rsidR="00804B68" w:rsidRPr="00804B68">
              <w:rPr>
                <w:rFonts w:ascii="Lato" w:hAnsi="Lato"/>
                <w:sz w:val="20"/>
                <w:szCs w:val="20"/>
              </w:rPr>
              <w:t>la archiwów wyodrębnionych jest szereg dedykowanych przepisów w zakresie szeroko pojętego zarządzania dokumentacją, w tym jej klasyfikowania, kwalifikowania, udostępniania, brakowania i przekazywania materiałów archiwalnych do archiwów państwowych (art. 5 ust. 3 i 5, art. 6 ust. 2i, art. 17 ust. 3,  art. 27 ust 2, art. 29 -  32</w:t>
            </w:r>
            <w:r w:rsidR="008453CC">
              <w:rPr>
                <w:rFonts w:ascii="Lato" w:hAnsi="Lato"/>
                <w:sz w:val="20"/>
                <w:szCs w:val="20"/>
              </w:rPr>
              <w:t xml:space="preserve"> ustawy o narodowym zasobie archiwalnym i archiwach</w:t>
            </w:r>
            <w:r w:rsidR="00804B68" w:rsidRPr="00804B68">
              <w:rPr>
                <w:rFonts w:ascii="Lato" w:hAnsi="Lato"/>
                <w:sz w:val="20"/>
                <w:szCs w:val="20"/>
              </w:rPr>
              <w:t>).</w:t>
            </w:r>
            <w:r w:rsidR="00731896">
              <w:rPr>
                <w:rFonts w:ascii="Lato" w:hAnsi="Lato"/>
                <w:sz w:val="20"/>
                <w:szCs w:val="20"/>
              </w:rPr>
              <w:t xml:space="preserve"> Zasady</w:t>
            </w:r>
            <w:r w:rsidR="00731896" w:rsidRPr="00731896">
              <w:rPr>
                <w:rFonts w:ascii="Lato" w:hAnsi="Lato"/>
                <w:sz w:val="20"/>
                <w:szCs w:val="20"/>
              </w:rPr>
              <w:t xml:space="preserve"> postępowania z</w:t>
            </w:r>
            <w:r w:rsidR="008453CC">
              <w:rPr>
                <w:rFonts w:ascii="Lato" w:hAnsi="Lato"/>
                <w:sz w:val="20"/>
                <w:szCs w:val="20"/>
              </w:rPr>
              <w:t> </w:t>
            </w:r>
            <w:r w:rsidR="00731896" w:rsidRPr="00731896">
              <w:rPr>
                <w:rFonts w:ascii="Lato" w:hAnsi="Lato"/>
                <w:sz w:val="20"/>
                <w:szCs w:val="20"/>
              </w:rPr>
              <w:t>dokumentacją w jednostkach organizacyjnych posiadających archiwa wyodrębnione powinny być uregulowane przez właściwe organy jednostek, w których one funkcjonują</w:t>
            </w:r>
            <w:r w:rsidR="00E21D18">
              <w:rPr>
                <w:rFonts w:ascii="Lato" w:hAnsi="Lato"/>
                <w:sz w:val="20"/>
                <w:szCs w:val="20"/>
              </w:rPr>
              <w:t>.</w:t>
            </w:r>
          </w:p>
        </w:tc>
      </w:tr>
      <w:tr w:rsidR="00B86B3F" w:rsidRPr="00C9699B" w14:paraId="36396B43" w14:textId="77777777" w:rsidTr="0020229A">
        <w:tc>
          <w:tcPr>
            <w:tcW w:w="548" w:type="dxa"/>
          </w:tcPr>
          <w:p w14:paraId="1D893C53" w14:textId="77777777" w:rsidR="00B86B3F" w:rsidRPr="00C9699B" w:rsidRDefault="007E14A6" w:rsidP="00C9699B">
            <w:pPr>
              <w:jc w:val="both"/>
              <w:rPr>
                <w:rFonts w:ascii="Lato" w:hAnsi="Lato"/>
                <w:sz w:val="20"/>
                <w:szCs w:val="20"/>
              </w:rPr>
            </w:pPr>
            <w:r>
              <w:rPr>
                <w:rFonts w:ascii="Lato" w:hAnsi="Lato"/>
                <w:sz w:val="20"/>
                <w:szCs w:val="20"/>
              </w:rPr>
              <w:t>8</w:t>
            </w:r>
          </w:p>
        </w:tc>
        <w:tc>
          <w:tcPr>
            <w:tcW w:w="1632" w:type="dxa"/>
          </w:tcPr>
          <w:p w14:paraId="34DBFF37" w14:textId="77777777" w:rsidR="00B86B3F" w:rsidRPr="00C9699B" w:rsidRDefault="00B86B3F" w:rsidP="00C9699B">
            <w:pPr>
              <w:jc w:val="both"/>
              <w:rPr>
                <w:rFonts w:ascii="Lato" w:hAnsi="Lato" w:cs="Calibri"/>
                <w:sz w:val="20"/>
                <w:szCs w:val="20"/>
              </w:rPr>
            </w:pPr>
            <w:r w:rsidRPr="00C9699B">
              <w:rPr>
                <w:rFonts w:ascii="Lato" w:hAnsi="Lato" w:cs="Calibri"/>
                <w:sz w:val="20"/>
                <w:szCs w:val="20"/>
              </w:rPr>
              <w:t>Minister Spraw Wewnętrznych i Administracji</w:t>
            </w:r>
          </w:p>
        </w:tc>
        <w:tc>
          <w:tcPr>
            <w:tcW w:w="1741" w:type="dxa"/>
          </w:tcPr>
          <w:p w14:paraId="76DAAA42" w14:textId="77777777" w:rsidR="00B86B3F" w:rsidRPr="00C9699B" w:rsidRDefault="00B86B3F" w:rsidP="00C9699B">
            <w:pPr>
              <w:jc w:val="both"/>
              <w:rPr>
                <w:rFonts w:ascii="Lato" w:hAnsi="Lato"/>
                <w:sz w:val="20"/>
                <w:szCs w:val="20"/>
              </w:rPr>
            </w:pPr>
            <w:r w:rsidRPr="00C9699B">
              <w:rPr>
                <w:rFonts w:ascii="Lato" w:hAnsi="Lato"/>
                <w:sz w:val="20"/>
                <w:szCs w:val="20"/>
              </w:rPr>
              <w:t>art. 1 pkt 2 lit. b projektu w zakresie art. 6 ust. 1k, 1u, 1w</w:t>
            </w:r>
          </w:p>
        </w:tc>
        <w:tc>
          <w:tcPr>
            <w:tcW w:w="2916" w:type="dxa"/>
          </w:tcPr>
          <w:p w14:paraId="3DC2988B" w14:textId="77777777" w:rsidR="00B86B3F" w:rsidRPr="00C9699B" w:rsidRDefault="00540DE2" w:rsidP="00C9699B">
            <w:pPr>
              <w:pStyle w:val="Bodytext10"/>
              <w:spacing w:line="240" w:lineRule="auto"/>
              <w:ind w:firstLine="0"/>
              <w:jc w:val="both"/>
              <w:rPr>
                <w:rFonts w:ascii="Lato" w:hAnsi="Lato"/>
                <w:sz w:val="20"/>
                <w:szCs w:val="20"/>
              </w:rPr>
            </w:pPr>
            <w:r>
              <w:rPr>
                <w:rStyle w:val="Bodytext1"/>
                <w:rFonts w:ascii="Lato" w:hAnsi="Lato"/>
                <w:sz w:val="20"/>
                <w:szCs w:val="20"/>
              </w:rPr>
              <w:t>P</w:t>
            </w:r>
            <w:r w:rsidR="00B86B3F" w:rsidRPr="00C9699B">
              <w:rPr>
                <w:rStyle w:val="Bodytext1"/>
                <w:rFonts w:ascii="Lato" w:hAnsi="Lato"/>
                <w:sz w:val="20"/>
                <w:szCs w:val="20"/>
              </w:rPr>
              <w:t xml:space="preserve">roponuję uzupełnienie treści projektowanych w </w:t>
            </w:r>
            <w:r w:rsidR="00B86B3F" w:rsidRPr="00B14115">
              <w:rPr>
                <w:rStyle w:val="Bodytext1"/>
                <w:rFonts w:ascii="Lato" w:hAnsi="Lato"/>
                <w:sz w:val="20"/>
                <w:szCs w:val="20"/>
                <w:lang w:bidi="en-US"/>
              </w:rPr>
              <w:t xml:space="preserve">art. </w:t>
            </w:r>
            <w:r w:rsidR="00B86B3F" w:rsidRPr="00C9699B">
              <w:rPr>
                <w:rStyle w:val="Bodytext1"/>
                <w:rFonts w:ascii="Lato" w:hAnsi="Lato"/>
                <w:sz w:val="20"/>
                <w:szCs w:val="20"/>
              </w:rPr>
              <w:t>6 ustępów 1k, 1u i 1w w następującym zakresie:</w:t>
            </w:r>
          </w:p>
          <w:p w14:paraId="6D62DBFE" w14:textId="77777777" w:rsidR="00B86B3F" w:rsidRPr="00C9699B" w:rsidRDefault="00B86B3F" w:rsidP="00C9699B">
            <w:pPr>
              <w:pStyle w:val="Bodytext10"/>
              <w:tabs>
                <w:tab w:val="left" w:pos="426"/>
              </w:tabs>
              <w:spacing w:line="240" w:lineRule="auto"/>
              <w:ind w:firstLine="0"/>
              <w:jc w:val="both"/>
              <w:rPr>
                <w:rStyle w:val="Bodytext1"/>
                <w:rFonts w:ascii="Lato" w:hAnsi="Lato"/>
                <w:i/>
                <w:iCs/>
                <w:sz w:val="20"/>
                <w:szCs w:val="20"/>
              </w:rPr>
            </w:pPr>
          </w:p>
          <w:p w14:paraId="049E94C4" w14:textId="77777777" w:rsidR="00B86B3F" w:rsidRPr="00115741" w:rsidRDefault="00B86B3F" w:rsidP="00C9699B">
            <w:pPr>
              <w:pStyle w:val="Bodytext10"/>
              <w:tabs>
                <w:tab w:val="left" w:pos="426"/>
              </w:tabs>
              <w:spacing w:line="240" w:lineRule="auto"/>
              <w:ind w:firstLine="0"/>
              <w:jc w:val="both"/>
              <w:rPr>
                <w:rStyle w:val="Bodytext1"/>
                <w:rFonts w:ascii="Lato" w:hAnsi="Lato"/>
                <w:sz w:val="20"/>
                <w:szCs w:val="20"/>
              </w:rPr>
            </w:pPr>
            <w:r w:rsidRPr="00C9699B">
              <w:rPr>
                <w:rStyle w:val="Bodytext1"/>
                <w:rFonts w:ascii="Lato" w:hAnsi="Lato"/>
                <w:iCs/>
                <w:sz w:val="20"/>
                <w:szCs w:val="20"/>
              </w:rPr>
              <w:t>1)</w:t>
            </w:r>
            <w:r w:rsidRPr="00C9699B">
              <w:rPr>
                <w:rStyle w:val="Bodytext1"/>
                <w:rFonts w:ascii="Lato" w:hAnsi="Lato"/>
                <w:i/>
                <w:iCs/>
                <w:sz w:val="20"/>
                <w:szCs w:val="20"/>
              </w:rPr>
              <w:t xml:space="preserve"> „1k. Dokumenty, dla których sporządzono pełne odwzorowanie cyfrowe zgodnie z ust. 1i i 1j, stanowią dokumentację niearchiwalną i mogą być brakowane po upływie okresu przechowywania zgodnie z przepisami wydanymi na podstawie </w:t>
            </w:r>
            <w:r w:rsidRPr="00B14115">
              <w:rPr>
                <w:rStyle w:val="Bodytext1"/>
                <w:rFonts w:ascii="Lato" w:hAnsi="Lato"/>
                <w:i/>
                <w:iCs/>
                <w:sz w:val="20"/>
                <w:szCs w:val="20"/>
                <w:lang w:bidi="en-US"/>
              </w:rPr>
              <w:t xml:space="preserve">art. </w:t>
            </w:r>
            <w:r w:rsidRPr="00C9699B">
              <w:rPr>
                <w:rStyle w:val="Bodytext1"/>
                <w:rFonts w:ascii="Lato" w:hAnsi="Lato"/>
                <w:i/>
                <w:iCs/>
                <w:sz w:val="20"/>
                <w:szCs w:val="20"/>
              </w:rPr>
              <w:t xml:space="preserve">5 ust. 2 pkt 1 i 2, </w:t>
            </w:r>
            <w:r w:rsidRPr="00115741">
              <w:rPr>
                <w:rStyle w:val="Bodytext1"/>
                <w:rFonts w:ascii="Lato" w:hAnsi="Lato"/>
                <w:bCs/>
                <w:i/>
                <w:iCs/>
                <w:sz w:val="20"/>
                <w:szCs w:val="20"/>
                <w:lang w:bidi="en-US"/>
              </w:rPr>
              <w:t xml:space="preserve">art. </w:t>
            </w:r>
            <w:r w:rsidRPr="00115741">
              <w:rPr>
                <w:rStyle w:val="Bodytext1"/>
                <w:rFonts w:ascii="Lato" w:hAnsi="Lato"/>
                <w:bCs/>
                <w:i/>
                <w:iCs/>
                <w:sz w:val="20"/>
                <w:szCs w:val="20"/>
              </w:rPr>
              <w:t xml:space="preserve">5 ust. 3 oraz </w:t>
            </w:r>
            <w:r w:rsidRPr="00115741">
              <w:rPr>
                <w:rStyle w:val="Bodytext1"/>
                <w:rFonts w:ascii="Lato" w:hAnsi="Lato"/>
                <w:bCs/>
                <w:i/>
                <w:iCs/>
                <w:sz w:val="20"/>
                <w:szCs w:val="20"/>
                <w:lang w:bidi="en-US"/>
              </w:rPr>
              <w:t xml:space="preserve">art. </w:t>
            </w:r>
            <w:r w:rsidRPr="00115741">
              <w:rPr>
                <w:rStyle w:val="Bodytext1"/>
                <w:rFonts w:ascii="Lato" w:hAnsi="Lato"/>
                <w:bCs/>
                <w:i/>
                <w:iCs/>
                <w:sz w:val="20"/>
                <w:szCs w:val="20"/>
              </w:rPr>
              <w:t>6 ust. 2 pkt 2.”,</w:t>
            </w:r>
          </w:p>
          <w:p w14:paraId="52BDCF7C" w14:textId="77777777" w:rsidR="00B86B3F" w:rsidRPr="00115741" w:rsidRDefault="00B86B3F" w:rsidP="00C9699B">
            <w:pPr>
              <w:pStyle w:val="Bodytext10"/>
              <w:tabs>
                <w:tab w:val="left" w:pos="426"/>
              </w:tabs>
              <w:spacing w:line="240" w:lineRule="auto"/>
              <w:ind w:firstLine="0"/>
              <w:jc w:val="both"/>
              <w:rPr>
                <w:rStyle w:val="Bodytext1"/>
                <w:rFonts w:ascii="Lato" w:hAnsi="Lato"/>
                <w:i/>
                <w:iCs/>
                <w:sz w:val="20"/>
                <w:szCs w:val="20"/>
              </w:rPr>
            </w:pPr>
          </w:p>
          <w:p w14:paraId="56CDAF4C" w14:textId="77777777" w:rsidR="00B86B3F" w:rsidRPr="00115741" w:rsidRDefault="00B86B3F" w:rsidP="00C9699B">
            <w:pPr>
              <w:pStyle w:val="Bodytext10"/>
              <w:tabs>
                <w:tab w:val="left" w:pos="426"/>
              </w:tabs>
              <w:spacing w:line="240" w:lineRule="auto"/>
              <w:ind w:firstLine="0"/>
              <w:jc w:val="both"/>
              <w:rPr>
                <w:rStyle w:val="Bodytext1"/>
                <w:rFonts w:ascii="Lato" w:hAnsi="Lato"/>
                <w:sz w:val="20"/>
                <w:szCs w:val="20"/>
              </w:rPr>
            </w:pPr>
            <w:r w:rsidRPr="00115741">
              <w:rPr>
                <w:rStyle w:val="Bodytext1"/>
                <w:rFonts w:ascii="Lato" w:hAnsi="Lato"/>
                <w:iCs/>
                <w:sz w:val="20"/>
                <w:szCs w:val="20"/>
              </w:rPr>
              <w:t>2)</w:t>
            </w:r>
            <w:r w:rsidRPr="00115741">
              <w:rPr>
                <w:rStyle w:val="Bodytext1"/>
                <w:rFonts w:ascii="Lato" w:hAnsi="Lato"/>
                <w:i/>
                <w:iCs/>
                <w:sz w:val="20"/>
                <w:szCs w:val="20"/>
              </w:rPr>
              <w:t xml:space="preserve"> „1u. Dokumenty, o których mowa w ust. </w:t>
            </w:r>
            <w:r w:rsidRPr="00115741">
              <w:rPr>
                <w:rStyle w:val="Bodytext1"/>
                <w:rFonts w:ascii="Lato" w:hAnsi="Lato"/>
                <w:i/>
                <w:iCs/>
                <w:sz w:val="20"/>
                <w:szCs w:val="20"/>
                <w:lang w:bidi="en-US"/>
              </w:rPr>
              <w:t xml:space="preserve">1s </w:t>
            </w:r>
            <w:r w:rsidRPr="00115741">
              <w:rPr>
                <w:rStyle w:val="Bodytext1"/>
                <w:rFonts w:ascii="Lato" w:hAnsi="Lato"/>
                <w:i/>
                <w:iCs/>
                <w:sz w:val="20"/>
                <w:szCs w:val="20"/>
              </w:rPr>
              <w:t xml:space="preserve">i </w:t>
            </w:r>
            <w:r w:rsidRPr="00115741">
              <w:rPr>
                <w:rStyle w:val="Bodytext1"/>
                <w:rFonts w:ascii="Lato" w:hAnsi="Lato"/>
                <w:i/>
                <w:iCs/>
                <w:sz w:val="20"/>
                <w:szCs w:val="20"/>
                <w:lang w:bidi="en-US"/>
              </w:rPr>
              <w:t xml:space="preserve">1t, </w:t>
            </w:r>
            <w:r w:rsidRPr="00115741">
              <w:rPr>
                <w:rStyle w:val="Bodytext1"/>
                <w:rFonts w:ascii="Lato" w:hAnsi="Lato"/>
                <w:i/>
                <w:iCs/>
                <w:sz w:val="20"/>
                <w:szCs w:val="20"/>
              </w:rPr>
              <w:t xml:space="preserve">stanowią dokumentację niearchiwalną i są brakowane po upływie okresu przechowywania zgodnie z przepisami wydanymi na podstawie </w:t>
            </w:r>
            <w:r w:rsidRPr="00115741">
              <w:rPr>
                <w:rStyle w:val="Bodytext1"/>
                <w:rFonts w:ascii="Lato" w:hAnsi="Lato"/>
                <w:i/>
                <w:iCs/>
                <w:sz w:val="20"/>
                <w:szCs w:val="20"/>
                <w:lang w:bidi="en-US"/>
              </w:rPr>
              <w:t xml:space="preserve">art. </w:t>
            </w:r>
            <w:r w:rsidRPr="00115741">
              <w:rPr>
                <w:rStyle w:val="Bodytext1"/>
                <w:rFonts w:ascii="Lato" w:hAnsi="Lato"/>
                <w:i/>
                <w:iCs/>
                <w:sz w:val="20"/>
                <w:szCs w:val="20"/>
              </w:rPr>
              <w:t xml:space="preserve">5 ust. 2 pkt 1, </w:t>
            </w:r>
            <w:r w:rsidRPr="00115741">
              <w:rPr>
                <w:rStyle w:val="Bodytext1"/>
                <w:rFonts w:ascii="Lato" w:hAnsi="Lato"/>
                <w:bCs/>
                <w:i/>
                <w:iCs/>
                <w:sz w:val="20"/>
                <w:szCs w:val="20"/>
                <w:lang w:bidi="en-US"/>
              </w:rPr>
              <w:t xml:space="preserve">art. </w:t>
            </w:r>
            <w:r w:rsidRPr="00115741">
              <w:rPr>
                <w:rStyle w:val="Bodytext1"/>
                <w:rFonts w:ascii="Lato" w:hAnsi="Lato"/>
                <w:bCs/>
                <w:i/>
                <w:iCs/>
                <w:sz w:val="20"/>
                <w:szCs w:val="20"/>
              </w:rPr>
              <w:t xml:space="preserve">5 ust. 3 oraz </w:t>
            </w:r>
            <w:r w:rsidRPr="00115741">
              <w:rPr>
                <w:rStyle w:val="Bodytext1"/>
                <w:rFonts w:ascii="Lato" w:hAnsi="Lato"/>
                <w:bCs/>
                <w:i/>
                <w:iCs/>
                <w:sz w:val="20"/>
                <w:szCs w:val="20"/>
                <w:lang w:bidi="en-US"/>
              </w:rPr>
              <w:t>art. </w:t>
            </w:r>
            <w:r w:rsidRPr="00115741">
              <w:rPr>
                <w:rStyle w:val="Bodytext1"/>
                <w:rFonts w:ascii="Lato" w:hAnsi="Lato"/>
                <w:bCs/>
                <w:i/>
                <w:iCs/>
                <w:sz w:val="20"/>
                <w:szCs w:val="20"/>
              </w:rPr>
              <w:t>6 ust. 2 pkt 2.”,</w:t>
            </w:r>
          </w:p>
          <w:p w14:paraId="2BCADBFD" w14:textId="77777777" w:rsidR="00B86B3F" w:rsidRPr="00115741" w:rsidRDefault="00B86B3F" w:rsidP="00C9699B">
            <w:pPr>
              <w:pStyle w:val="Bodytext10"/>
              <w:tabs>
                <w:tab w:val="left" w:pos="426"/>
              </w:tabs>
              <w:spacing w:after="120" w:line="240" w:lineRule="auto"/>
              <w:ind w:firstLine="0"/>
              <w:jc w:val="both"/>
              <w:rPr>
                <w:rStyle w:val="Bodytext1"/>
                <w:rFonts w:ascii="Lato" w:hAnsi="Lato"/>
                <w:i/>
                <w:iCs/>
                <w:sz w:val="20"/>
                <w:szCs w:val="20"/>
              </w:rPr>
            </w:pPr>
          </w:p>
          <w:p w14:paraId="20664989" w14:textId="77777777" w:rsidR="00B86B3F" w:rsidRPr="00115741" w:rsidRDefault="00B86B3F" w:rsidP="00C9699B">
            <w:pPr>
              <w:pStyle w:val="Bodytext10"/>
              <w:tabs>
                <w:tab w:val="left" w:pos="426"/>
              </w:tabs>
              <w:spacing w:after="120" w:line="240" w:lineRule="auto"/>
              <w:ind w:firstLine="0"/>
              <w:jc w:val="both"/>
              <w:rPr>
                <w:rStyle w:val="Bodytext1"/>
                <w:rFonts w:ascii="Lato" w:hAnsi="Lato"/>
                <w:sz w:val="20"/>
                <w:szCs w:val="20"/>
              </w:rPr>
            </w:pPr>
            <w:r w:rsidRPr="00115741">
              <w:rPr>
                <w:rStyle w:val="Bodytext1"/>
                <w:rFonts w:ascii="Lato" w:hAnsi="Lato"/>
                <w:iCs/>
                <w:sz w:val="20"/>
                <w:szCs w:val="20"/>
              </w:rPr>
              <w:t>3)</w:t>
            </w:r>
            <w:r w:rsidRPr="00115741">
              <w:rPr>
                <w:rStyle w:val="Bodytext1"/>
                <w:rFonts w:ascii="Lato" w:hAnsi="Lato"/>
                <w:i/>
                <w:iCs/>
                <w:sz w:val="20"/>
                <w:szCs w:val="20"/>
              </w:rPr>
              <w:t xml:space="preserve">„1w. Dokumentacja, o której mowa w ust. 1c pkt 2, jest brakowana </w:t>
            </w:r>
            <w:r w:rsidRPr="00115741">
              <w:rPr>
                <w:rStyle w:val="Bodytext1"/>
                <w:rFonts w:ascii="Lato" w:hAnsi="Lato"/>
                <w:i/>
                <w:iCs/>
                <w:sz w:val="20"/>
                <w:szCs w:val="20"/>
              </w:rPr>
              <w:br/>
              <w:t xml:space="preserve">po upływie okresu przechowywania zgodnie z przepisami wydanymi </w:t>
            </w:r>
            <w:r w:rsidRPr="00115741">
              <w:rPr>
                <w:rStyle w:val="Bodytext1"/>
                <w:rFonts w:ascii="Lato" w:hAnsi="Lato"/>
                <w:i/>
                <w:iCs/>
                <w:sz w:val="20"/>
                <w:szCs w:val="20"/>
              </w:rPr>
              <w:br/>
              <w:t xml:space="preserve">na podstawie </w:t>
            </w:r>
            <w:r w:rsidRPr="00115741">
              <w:rPr>
                <w:rStyle w:val="Bodytext1"/>
                <w:rFonts w:ascii="Lato" w:hAnsi="Lato"/>
                <w:i/>
                <w:iCs/>
                <w:sz w:val="20"/>
                <w:szCs w:val="20"/>
                <w:lang w:bidi="en-US"/>
              </w:rPr>
              <w:t xml:space="preserve">art. </w:t>
            </w:r>
            <w:r w:rsidRPr="00115741">
              <w:rPr>
                <w:rStyle w:val="Bodytext1"/>
                <w:rFonts w:ascii="Lato" w:hAnsi="Lato"/>
                <w:i/>
                <w:iCs/>
                <w:sz w:val="20"/>
                <w:szCs w:val="20"/>
              </w:rPr>
              <w:t xml:space="preserve">5 ust. 2 pkt 1, </w:t>
            </w:r>
            <w:r w:rsidRPr="00115741">
              <w:rPr>
                <w:rStyle w:val="Bodytext1"/>
                <w:rFonts w:ascii="Lato" w:hAnsi="Lato"/>
                <w:bCs/>
                <w:i/>
                <w:iCs/>
                <w:sz w:val="20"/>
                <w:szCs w:val="20"/>
                <w:lang w:bidi="en-US"/>
              </w:rPr>
              <w:t xml:space="preserve">art. </w:t>
            </w:r>
            <w:r w:rsidRPr="00115741">
              <w:rPr>
                <w:rStyle w:val="Bodytext1"/>
                <w:rFonts w:ascii="Lato" w:hAnsi="Lato"/>
                <w:bCs/>
                <w:i/>
                <w:iCs/>
                <w:sz w:val="20"/>
                <w:szCs w:val="20"/>
              </w:rPr>
              <w:t xml:space="preserve">5 ust. 3 oraz </w:t>
            </w:r>
            <w:r w:rsidRPr="00115741">
              <w:rPr>
                <w:rStyle w:val="Bodytext1"/>
                <w:rFonts w:ascii="Lato" w:hAnsi="Lato"/>
                <w:bCs/>
                <w:i/>
                <w:iCs/>
                <w:sz w:val="20"/>
                <w:szCs w:val="20"/>
                <w:lang w:bidi="en-US"/>
              </w:rPr>
              <w:t xml:space="preserve">art. </w:t>
            </w:r>
            <w:r w:rsidRPr="00115741">
              <w:rPr>
                <w:rStyle w:val="Bodytext1"/>
                <w:rFonts w:ascii="Lato" w:hAnsi="Lato"/>
                <w:bCs/>
                <w:i/>
                <w:iCs/>
                <w:sz w:val="20"/>
                <w:szCs w:val="20"/>
              </w:rPr>
              <w:t>6 ust. 2 pkt 2.”;</w:t>
            </w:r>
          </w:p>
          <w:p w14:paraId="0F1FD155" w14:textId="77777777" w:rsidR="00B86B3F" w:rsidRPr="00C9699B" w:rsidRDefault="00B86B3F" w:rsidP="00C9699B">
            <w:pPr>
              <w:jc w:val="both"/>
              <w:rPr>
                <w:rFonts w:ascii="Lato" w:hAnsi="Lato"/>
                <w:sz w:val="20"/>
                <w:szCs w:val="20"/>
              </w:rPr>
            </w:pPr>
          </w:p>
        </w:tc>
        <w:tc>
          <w:tcPr>
            <w:tcW w:w="4850" w:type="dxa"/>
          </w:tcPr>
          <w:p w14:paraId="52AE6512" w14:textId="77777777" w:rsidR="00B86B3F" w:rsidRPr="00C9699B" w:rsidRDefault="00B86B3F" w:rsidP="00C9699B">
            <w:pPr>
              <w:pStyle w:val="Bodytext10"/>
              <w:spacing w:line="240" w:lineRule="auto"/>
              <w:ind w:firstLine="0"/>
              <w:jc w:val="both"/>
              <w:rPr>
                <w:rFonts w:ascii="Lato" w:hAnsi="Lato"/>
                <w:sz w:val="20"/>
                <w:szCs w:val="20"/>
              </w:rPr>
            </w:pPr>
            <w:r w:rsidRPr="00C9699B">
              <w:rPr>
                <w:rFonts w:ascii="Lato" w:hAnsi="Lato"/>
                <w:sz w:val="20"/>
                <w:szCs w:val="20"/>
              </w:rPr>
              <w:t>N</w:t>
            </w:r>
            <w:r w:rsidRPr="00C9699B">
              <w:rPr>
                <w:rStyle w:val="Bodytext1"/>
                <w:rFonts w:ascii="Lato" w:hAnsi="Lato"/>
                <w:sz w:val="20"/>
                <w:szCs w:val="20"/>
              </w:rPr>
              <w:t xml:space="preserve">ależy wskazać, że </w:t>
            </w:r>
            <w:r w:rsidRPr="00B14115">
              <w:rPr>
                <w:rStyle w:val="Bodytext1"/>
                <w:rFonts w:ascii="Lato" w:hAnsi="Lato"/>
                <w:sz w:val="20"/>
                <w:szCs w:val="20"/>
                <w:lang w:bidi="en-US"/>
              </w:rPr>
              <w:t xml:space="preserve">art. </w:t>
            </w:r>
            <w:r w:rsidRPr="00C9699B">
              <w:rPr>
                <w:rStyle w:val="Bodytext1"/>
                <w:rFonts w:ascii="Lato" w:hAnsi="Lato"/>
                <w:sz w:val="20"/>
                <w:szCs w:val="20"/>
              </w:rPr>
              <w:t xml:space="preserve">5 ust. 3 ustawy o narodowym zasobie archiwalnym </w:t>
            </w:r>
            <w:r w:rsidRPr="00C9699B">
              <w:rPr>
                <w:rStyle w:val="Bodytext1"/>
                <w:rFonts w:ascii="Lato" w:hAnsi="Lato"/>
                <w:sz w:val="20"/>
                <w:szCs w:val="20"/>
              </w:rPr>
              <w:br/>
              <w:t>i archiwach określa delegację ustawową dla organów właściwych w sprawach archiwów wyodrębnionych do określenia m.</w:t>
            </w:r>
            <w:r w:rsidRPr="00B14115">
              <w:rPr>
                <w:rStyle w:val="Bodytext1"/>
                <w:rFonts w:ascii="Lato" w:hAnsi="Lato"/>
                <w:sz w:val="20"/>
                <w:szCs w:val="20"/>
                <w:lang w:bidi="en-US"/>
              </w:rPr>
              <w:t xml:space="preserve">in. </w:t>
            </w:r>
            <w:r w:rsidRPr="00C9699B">
              <w:rPr>
                <w:rStyle w:val="Bodytext1"/>
                <w:rFonts w:ascii="Lato" w:hAnsi="Lato"/>
                <w:sz w:val="20"/>
                <w:szCs w:val="20"/>
              </w:rPr>
              <w:t xml:space="preserve">trybu brakowania dokumentacji niearchiwalnej. Z kolei </w:t>
            </w:r>
            <w:r w:rsidRPr="00B14115">
              <w:rPr>
                <w:rStyle w:val="Bodytext1"/>
                <w:rFonts w:ascii="Lato" w:hAnsi="Lato"/>
                <w:sz w:val="20"/>
                <w:szCs w:val="20"/>
                <w:lang w:bidi="en-US"/>
              </w:rPr>
              <w:t xml:space="preserve">art. </w:t>
            </w:r>
            <w:r w:rsidRPr="00C9699B">
              <w:rPr>
                <w:rStyle w:val="Bodytext1"/>
                <w:rFonts w:ascii="Lato" w:hAnsi="Lato"/>
                <w:sz w:val="20"/>
                <w:szCs w:val="20"/>
              </w:rPr>
              <w:t xml:space="preserve">6 ust. 2 pkt 2 tej ustawy określa delegację ustawową dla organów państwowych oraz państwowych jednostek organizacyjnych, organów jednostek samorządu terytorialnego oraz samorządowych jednostek organizacyjnych do wydania jednolitych rzeczowych wykazów akt, w których </w:t>
            </w:r>
            <w:r w:rsidRPr="00C9699B">
              <w:rPr>
                <w:rFonts w:ascii="Lato" w:hAnsi="Lato"/>
                <w:sz w:val="20"/>
                <w:szCs w:val="20"/>
              </w:rPr>
              <w:t xml:space="preserve">są </w:t>
            </w:r>
            <w:r w:rsidRPr="00C9699B">
              <w:rPr>
                <w:rStyle w:val="Bodytext1"/>
                <w:rFonts w:ascii="Lato" w:hAnsi="Lato"/>
                <w:sz w:val="20"/>
                <w:szCs w:val="20"/>
              </w:rPr>
              <w:t xml:space="preserve">wskazane okresy przechowywania dla powstającej i gromadzonej w tych organach dokumentacji. Jeżeli zatem projektowane w </w:t>
            </w:r>
            <w:r w:rsidRPr="00B14115">
              <w:rPr>
                <w:rStyle w:val="Bodytext1"/>
                <w:rFonts w:ascii="Lato" w:hAnsi="Lato"/>
                <w:sz w:val="20"/>
                <w:szCs w:val="20"/>
                <w:lang w:bidi="en-US"/>
              </w:rPr>
              <w:t xml:space="preserve">art. 6 </w:t>
            </w:r>
            <w:r w:rsidRPr="00C9699B">
              <w:rPr>
                <w:rStyle w:val="Bodytext1"/>
                <w:rFonts w:ascii="Lato" w:hAnsi="Lato"/>
                <w:sz w:val="20"/>
                <w:szCs w:val="20"/>
                <w:lang w:bidi="en-US"/>
              </w:rPr>
              <w:t>ustępy</w:t>
            </w:r>
            <w:r w:rsidRPr="00B14115">
              <w:rPr>
                <w:rStyle w:val="Bodytext1"/>
                <w:rFonts w:ascii="Lato" w:hAnsi="Lato"/>
                <w:sz w:val="20"/>
                <w:szCs w:val="20"/>
                <w:lang w:bidi="en-US"/>
              </w:rPr>
              <w:t xml:space="preserve"> </w:t>
            </w:r>
            <w:r w:rsidRPr="00C9699B">
              <w:rPr>
                <w:rStyle w:val="Bodytext1"/>
                <w:rFonts w:ascii="Lato" w:hAnsi="Lato"/>
                <w:sz w:val="20"/>
                <w:szCs w:val="20"/>
              </w:rPr>
              <w:t xml:space="preserve">1k, 1u i 1w odnoszą się do brakowania dokumentacji po upływie okresu przechowywania zgodnie z przepisami wydanymi na podstawie </w:t>
            </w:r>
            <w:r w:rsidRPr="00B14115">
              <w:rPr>
                <w:rStyle w:val="Bodytext1"/>
                <w:rFonts w:ascii="Lato" w:hAnsi="Lato"/>
                <w:sz w:val="20"/>
                <w:szCs w:val="20"/>
                <w:lang w:bidi="en-US"/>
              </w:rPr>
              <w:t xml:space="preserve">art. </w:t>
            </w:r>
            <w:r w:rsidRPr="00C9699B">
              <w:rPr>
                <w:rStyle w:val="Bodytext1"/>
                <w:rFonts w:ascii="Lato" w:hAnsi="Lato"/>
                <w:sz w:val="20"/>
                <w:szCs w:val="20"/>
              </w:rPr>
              <w:t xml:space="preserve">5 ust. 2 pkt 1 i 2, to zasadnym jest odniesienie tej okoliczności także do trybu brakowania w archiwach wyodrębnionych, tj. </w:t>
            </w:r>
            <w:r w:rsidRPr="00B14115">
              <w:rPr>
                <w:rStyle w:val="Bodytext1"/>
                <w:rFonts w:ascii="Lato" w:hAnsi="Lato"/>
                <w:sz w:val="20"/>
                <w:szCs w:val="20"/>
                <w:lang w:bidi="en-US"/>
              </w:rPr>
              <w:t xml:space="preserve">do art. </w:t>
            </w:r>
            <w:r w:rsidRPr="00C9699B">
              <w:rPr>
                <w:rStyle w:val="Bodytext1"/>
                <w:rFonts w:ascii="Lato" w:hAnsi="Lato"/>
                <w:sz w:val="20"/>
                <w:szCs w:val="20"/>
              </w:rPr>
              <w:t xml:space="preserve">5 ust. 3 zmienianej ustawy oraz do trybu określonego </w:t>
            </w:r>
            <w:r w:rsidRPr="00C9699B">
              <w:rPr>
                <w:rStyle w:val="Bodytext1"/>
                <w:rFonts w:ascii="Lato" w:hAnsi="Lato"/>
                <w:sz w:val="20"/>
                <w:szCs w:val="20"/>
              </w:rPr>
              <w:br/>
              <w:t xml:space="preserve">w przepisach wydanych na podstawie </w:t>
            </w:r>
            <w:r w:rsidRPr="00B14115">
              <w:rPr>
                <w:rStyle w:val="Bodytext1"/>
                <w:rFonts w:ascii="Lato" w:hAnsi="Lato"/>
                <w:sz w:val="20"/>
                <w:szCs w:val="20"/>
                <w:lang w:bidi="en-US"/>
              </w:rPr>
              <w:t xml:space="preserve">art. </w:t>
            </w:r>
            <w:r w:rsidRPr="00C9699B">
              <w:rPr>
                <w:rStyle w:val="Bodytext1"/>
                <w:rFonts w:ascii="Lato" w:hAnsi="Lato"/>
                <w:sz w:val="20"/>
                <w:szCs w:val="20"/>
              </w:rPr>
              <w:t>6 ust. 2 pkt 2 (tj. jednolitych rzeczowych wykazów akt).</w:t>
            </w:r>
            <w:r w:rsidRPr="00C9699B">
              <w:rPr>
                <w:rFonts w:ascii="Lato" w:hAnsi="Lato"/>
                <w:sz w:val="20"/>
                <w:szCs w:val="20"/>
              </w:rPr>
              <w:t xml:space="preserve"> </w:t>
            </w:r>
          </w:p>
          <w:p w14:paraId="0768506A" w14:textId="77777777" w:rsidR="00B86B3F" w:rsidRPr="00C9699B" w:rsidRDefault="00B86B3F" w:rsidP="00C9699B">
            <w:pPr>
              <w:jc w:val="both"/>
              <w:rPr>
                <w:rFonts w:ascii="Lato" w:hAnsi="Lato"/>
                <w:sz w:val="20"/>
                <w:szCs w:val="20"/>
              </w:rPr>
            </w:pPr>
          </w:p>
        </w:tc>
        <w:tc>
          <w:tcPr>
            <w:tcW w:w="4043" w:type="dxa"/>
          </w:tcPr>
          <w:p w14:paraId="015DFB71" w14:textId="77777777" w:rsidR="00130445" w:rsidRDefault="006257FA" w:rsidP="00C9699B">
            <w:pPr>
              <w:jc w:val="both"/>
              <w:rPr>
                <w:rFonts w:ascii="Lato" w:hAnsi="Lato"/>
                <w:sz w:val="20"/>
                <w:szCs w:val="20"/>
              </w:rPr>
            </w:pPr>
            <w:r>
              <w:rPr>
                <w:rFonts w:ascii="Lato" w:hAnsi="Lato"/>
                <w:sz w:val="20"/>
                <w:szCs w:val="20"/>
              </w:rPr>
              <w:t xml:space="preserve">Uwaga nieuwzględniona. </w:t>
            </w:r>
          </w:p>
          <w:p w14:paraId="2282ECEC" w14:textId="66B3E788" w:rsidR="00130445" w:rsidRDefault="00130445" w:rsidP="00C9699B">
            <w:pPr>
              <w:jc w:val="both"/>
              <w:rPr>
                <w:rFonts w:ascii="Lato" w:hAnsi="Lato"/>
                <w:sz w:val="20"/>
                <w:szCs w:val="20"/>
              </w:rPr>
            </w:pPr>
            <w:r w:rsidRPr="00130445">
              <w:rPr>
                <w:rFonts w:ascii="Lato" w:hAnsi="Lato"/>
                <w:sz w:val="20"/>
                <w:szCs w:val="20"/>
              </w:rPr>
              <w:t>W wyniku zmian wprowadzonych do projektu ustawy kwestie poruszone w tej uwadze są obecnie uregulowane w art. 6 ust. 1n i 1o zaktualizowanej wersji projektu ustawy.</w:t>
            </w:r>
          </w:p>
          <w:p w14:paraId="24027E7B" w14:textId="77777777" w:rsidR="00207DB4" w:rsidRDefault="00207DB4" w:rsidP="00C9699B">
            <w:pPr>
              <w:jc w:val="both"/>
              <w:rPr>
                <w:rFonts w:ascii="Lato" w:hAnsi="Lato"/>
                <w:sz w:val="20"/>
                <w:szCs w:val="20"/>
              </w:rPr>
            </w:pPr>
          </w:p>
          <w:p w14:paraId="77752400" w14:textId="515E26C7" w:rsidR="00B86B3F" w:rsidRDefault="006257FA" w:rsidP="00C9699B">
            <w:pPr>
              <w:jc w:val="both"/>
              <w:rPr>
                <w:rFonts w:ascii="Lato" w:hAnsi="Lato"/>
                <w:sz w:val="20"/>
                <w:szCs w:val="20"/>
              </w:rPr>
            </w:pPr>
            <w:r>
              <w:rPr>
                <w:rFonts w:ascii="Lato" w:hAnsi="Lato"/>
                <w:sz w:val="20"/>
                <w:szCs w:val="20"/>
              </w:rPr>
              <w:t xml:space="preserve">W projektowanym przepisie jest odesłanie do trybu brakowania, a nie do okresu przechowywania. </w:t>
            </w:r>
          </w:p>
          <w:p w14:paraId="277875F8" w14:textId="1327DDA2" w:rsidR="006257FA" w:rsidRDefault="00E21D18" w:rsidP="00C9699B">
            <w:pPr>
              <w:jc w:val="both"/>
              <w:rPr>
                <w:rFonts w:ascii="Lato" w:hAnsi="Lato"/>
                <w:sz w:val="20"/>
                <w:szCs w:val="20"/>
              </w:rPr>
            </w:pPr>
            <w:r>
              <w:rPr>
                <w:rFonts w:ascii="Lato" w:hAnsi="Lato"/>
                <w:sz w:val="20"/>
                <w:szCs w:val="20"/>
              </w:rPr>
              <w:t>Jednak w</w:t>
            </w:r>
            <w:r w:rsidR="006257FA">
              <w:rPr>
                <w:rFonts w:ascii="Lato" w:hAnsi="Lato"/>
                <w:sz w:val="20"/>
                <w:szCs w:val="20"/>
              </w:rPr>
              <w:t xml:space="preserve"> związku z licznymi uwagami w tym zakresie  </w:t>
            </w:r>
            <w:r w:rsidR="004947D7">
              <w:rPr>
                <w:rFonts w:ascii="Lato" w:hAnsi="Lato"/>
                <w:sz w:val="20"/>
                <w:szCs w:val="20"/>
              </w:rPr>
              <w:t xml:space="preserve">zmieniono </w:t>
            </w:r>
            <w:r w:rsidR="00E82935">
              <w:rPr>
                <w:rFonts w:ascii="Lato" w:hAnsi="Lato"/>
                <w:sz w:val="20"/>
                <w:szCs w:val="20"/>
              </w:rPr>
              <w:t>cytowane przepisy</w:t>
            </w:r>
            <w:r w:rsidR="006614A6">
              <w:rPr>
                <w:rFonts w:ascii="Lato" w:hAnsi="Lato"/>
                <w:sz w:val="20"/>
                <w:szCs w:val="20"/>
              </w:rPr>
              <w:t>. W</w:t>
            </w:r>
            <w:r w:rsidR="00891F71">
              <w:rPr>
                <w:rFonts w:ascii="Lato" w:hAnsi="Lato"/>
                <w:sz w:val="20"/>
                <w:szCs w:val="20"/>
              </w:rPr>
              <w:t> </w:t>
            </w:r>
            <w:r w:rsidR="006614A6">
              <w:rPr>
                <w:rFonts w:ascii="Lato" w:hAnsi="Lato"/>
                <w:sz w:val="20"/>
                <w:szCs w:val="20"/>
              </w:rPr>
              <w:t>zaktualizowanym projekcie ustawy kwestie brakowania są uregulowan</w:t>
            </w:r>
            <w:r w:rsidR="00885353">
              <w:rPr>
                <w:rFonts w:ascii="Lato" w:hAnsi="Lato"/>
                <w:sz w:val="20"/>
                <w:szCs w:val="20"/>
              </w:rPr>
              <w:t xml:space="preserve">e  </w:t>
            </w:r>
            <w:r w:rsidR="00885353" w:rsidRPr="00885353">
              <w:rPr>
                <w:rFonts w:ascii="Lato" w:hAnsi="Lato"/>
                <w:sz w:val="20"/>
                <w:szCs w:val="20"/>
              </w:rPr>
              <w:t>w art. 6 ust. 1n i 1o</w:t>
            </w:r>
            <w:r w:rsidR="006257FA">
              <w:rPr>
                <w:rFonts w:ascii="Lato" w:hAnsi="Lato"/>
                <w:sz w:val="20"/>
                <w:szCs w:val="20"/>
              </w:rPr>
              <w:t>:</w:t>
            </w:r>
          </w:p>
          <w:p w14:paraId="3A3A4BA7" w14:textId="027E316D" w:rsidR="006C2043" w:rsidRPr="006C2043" w:rsidRDefault="00891F71" w:rsidP="006C2043">
            <w:pPr>
              <w:jc w:val="both"/>
              <w:rPr>
                <w:rFonts w:ascii="Lato" w:hAnsi="Lato"/>
                <w:sz w:val="20"/>
                <w:szCs w:val="20"/>
              </w:rPr>
            </w:pPr>
            <w:r>
              <w:rPr>
                <w:rFonts w:ascii="Lato" w:hAnsi="Lato"/>
                <w:sz w:val="20"/>
                <w:szCs w:val="20"/>
              </w:rPr>
              <w:t>„</w:t>
            </w:r>
            <w:r w:rsidR="006C2043" w:rsidRPr="006C2043">
              <w:rPr>
                <w:rFonts w:ascii="Lato" w:hAnsi="Lato"/>
                <w:sz w:val="20"/>
                <w:szCs w:val="20"/>
              </w:rPr>
              <w:t>1n. Dokumenty w postaci innej niż elektroniczna, gromadzone w składzie chronologicznym prowadzonym przez organ lub jednostkę organizacyjną, w który</w:t>
            </w:r>
            <w:r w:rsidR="002F6B16">
              <w:rPr>
                <w:rFonts w:ascii="Lato" w:hAnsi="Lato"/>
                <w:sz w:val="20"/>
                <w:szCs w:val="20"/>
              </w:rPr>
              <w:t>ch</w:t>
            </w:r>
            <w:r w:rsidR="006C2043" w:rsidRPr="006C2043">
              <w:rPr>
                <w:rFonts w:ascii="Lato" w:hAnsi="Lato"/>
                <w:sz w:val="20"/>
                <w:szCs w:val="20"/>
              </w:rPr>
              <w:t xml:space="preserve"> funkcjonuje system, o którym mowa w ust. 1a</w:t>
            </w:r>
            <w:r w:rsidR="002F6B16">
              <w:rPr>
                <w:rFonts w:ascii="Lato" w:hAnsi="Lato"/>
                <w:sz w:val="20"/>
                <w:szCs w:val="20"/>
              </w:rPr>
              <w:t xml:space="preserve">, jeżeli te dokumenty </w:t>
            </w:r>
            <w:r w:rsidR="006C2043" w:rsidRPr="006C2043">
              <w:rPr>
                <w:rFonts w:ascii="Lato" w:hAnsi="Lato"/>
                <w:sz w:val="20"/>
                <w:szCs w:val="20"/>
              </w:rPr>
              <w:t>w pełni odwzorowano cyfrowo, są przechowywane przez okres dwóch lat, licząc od dnia 1 stycznia roku następującego po roku, w którym były zgromadzone, a następnie mogą być brakowane w trybie określonym w przepisach wydanych na podstawie art. 5 ust. 2 pkt 1.</w:t>
            </w:r>
          </w:p>
          <w:p w14:paraId="47E1A310" w14:textId="4C3E184B" w:rsidR="006257FA" w:rsidRPr="00C9699B" w:rsidRDefault="006C2043" w:rsidP="00F12C7D">
            <w:pPr>
              <w:jc w:val="both"/>
              <w:rPr>
                <w:rFonts w:ascii="Lato" w:hAnsi="Lato"/>
                <w:sz w:val="20"/>
                <w:szCs w:val="20"/>
              </w:rPr>
            </w:pPr>
            <w:r w:rsidRPr="006C2043">
              <w:rPr>
                <w:rFonts w:ascii="Lato" w:hAnsi="Lato"/>
                <w:sz w:val="20"/>
                <w:szCs w:val="20"/>
              </w:rPr>
              <w:t>1o. Dokumenty zapisane na informatycznych nośnikach danych, gromadzone w składzie informatycznych nośników danych prowadzonym przez organ lub jednostkę organizacyjną, w który</w:t>
            </w:r>
            <w:r w:rsidR="00F12C7D">
              <w:rPr>
                <w:rFonts w:ascii="Lato" w:hAnsi="Lato"/>
                <w:sz w:val="20"/>
                <w:szCs w:val="20"/>
              </w:rPr>
              <w:t>ch</w:t>
            </w:r>
            <w:r w:rsidRPr="006C2043">
              <w:rPr>
                <w:rFonts w:ascii="Lato" w:hAnsi="Lato"/>
                <w:sz w:val="20"/>
                <w:szCs w:val="20"/>
              </w:rPr>
              <w:t xml:space="preserve"> funkcjonuje system, o którym mowa w ust. 1a,  </w:t>
            </w:r>
            <w:r w:rsidR="00F12C7D">
              <w:rPr>
                <w:rFonts w:ascii="Lato" w:hAnsi="Lato"/>
                <w:sz w:val="20"/>
                <w:szCs w:val="20"/>
              </w:rPr>
              <w:t xml:space="preserve">jeżeli te dokumenty </w:t>
            </w:r>
            <w:r w:rsidRPr="006C2043">
              <w:rPr>
                <w:rFonts w:ascii="Lato" w:hAnsi="Lato"/>
                <w:sz w:val="20"/>
                <w:szCs w:val="20"/>
              </w:rPr>
              <w:t xml:space="preserve">w całości  zostały skopiowane do systemu, o którym mowa w ust. 1a, są przechowywane przez okres dwóch lat, licząc od dnia 1 stycznia roku następującego po roku, w którym były </w:t>
            </w:r>
            <w:r w:rsidRPr="006C2043">
              <w:rPr>
                <w:rFonts w:ascii="Lato" w:hAnsi="Lato"/>
                <w:sz w:val="20"/>
                <w:szCs w:val="20"/>
              </w:rPr>
              <w:lastRenderedPageBreak/>
              <w:t>zgromadzone, a następnie mogą być brakowane w trybie określonym w przepisach wydanych na podstawie art. 5 ust. 2 pkt 1.</w:t>
            </w:r>
            <w:r w:rsidR="00891F71">
              <w:rPr>
                <w:rFonts w:ascii="Lato" w:hAnsi="Lato"/>
                <w:sz w:val="20"/>
                <w:szCs w:val="20"/>
              </w:rPr>
              <w:t>”</w:t>
            </w:r>
          </w:p>
        </w:tc>
      </w:tr>
      <w:tr w:rsidR="009E6C01" w:rsidRPr="00C9699B" w14:paraId="63D1666A" w14:textId="77777777" w:rsidTr="0020229A">
        <w:tc>
          <w:tcPr>
            <w:tcW w:w="548" w:type="dxa"/>
          </w:tcPr>
          <w:p w14:paraId="53D4C9FF" w14:textId="77777777" w:rsidR="009E6C01" w:rsidRPr="00C9699B" w:rsidRDefault="007E14A6" w:rsidP="00C9699B">
            <w:pPr>
              <w:jc w:val="both"/>
              <w:rPr>
                <w:rFonts w:ascii="Lato" w:hAnsi="Lato"/>
                <w:sz w:val="20"/>
                <w:szCs w:val="20"/>
              </w:rPr>
            </w:pPr>
            <w:r>
              <w:rPr>
                <w:rFonts w:ascii="Lato" w:hAnsi="Lato"/>
                <w:sz w:val="20"/>
                <w:szCs w:val="20"/>
              </w:rPr>
              <w:lastRenderedPageBreak/>
              <w:t>9</w:t>
            </w:r>
          </w:p>
        </w:tc>
        <w:tc>
          <w:tcPr>
            <w:tcW w:w="1632" w:type="dxa"/>
          </w:tcPr>
          <w:p w14:paraId="2556219E" w14:textId="77777777" w:rsidR="009E6C01" w:rsidRPr="00C9699B" w:rsidRDefault="009E6C01" w:rsidP="00C9699B">
            <w:pPr>
              <w:jc w:val="both"/>
              <w:rPr>
                <w:rFonts w:ascii="Lato" w:hAnsi="Lato" w:cs="Calibri"/>
                <w:sz w:val="20"/>
                <w:szCs w:val="20"/>
              </w:rPr>
            </w:pPr>
            <w:r w:rsidRPr="00C9699B">
              <w:rPr>
                <w:rFonts w:ascii="Lato" w:hAnsi="Lato" w:cs="Calibri"/>
                <w:sz w:val="20"/>
                <w:szCs w:val="20"/>
              </w:rPr>
              <w:t>Minister Obrony Narodowej</w:t>
            </w:r>
          </w:p>
        </w:tc>
        <w:tc>
          <w:tcPr>
            <w:tcW w:w="1741" w:type="dxa"/>
          </w:tcPr>
          <w:p w14:paraId="7454660A" w14:textId="5A9C39E9" w:rsidR="009E6C01" w:rsidRPr="00C9699B" w:rsidRDefault="009E6C01" w:rsidP="008E3FC0">
            <w:pPr>
              <w:jc w:val="both"/>
              <w:rPr>
                <w:rFonts w:ascii="Lato" w:hAnsi="Lato"/>
                <w:sz w:val="20"/>
                <w:szCs w:val="20"/>
              </w:rPr>
            </w:pPr>
            <w:r w:rsidRPr="00C9699B">
              <w:rPr>
                <w:rFonts w:ascii="Lato" w:hAnsi="Lato"/>
                <w:sz w:val="20"/>
                <w:szCs w:val="20"/>
              </w:rPr>
              <w:t xml:space="preserve"> art. 1 pkt 2 lit. b projektu w zakresie art. 6 ust. 1i i ust. 1p </w:t>
            </w:r>
          </w:p>
        </w:tc>
        <w:tc>
          <w:tcPr>
            <w:tcW w:w="2916" w:type="dxa"/>
          </w:tcPr>
          <w:p w14:paraId="64DB7DF3" w14:textId="77777777" w:rsidR="009E6C01" w:rsidRPr="00C9699B" w:rsidRDefault="009E6C01" w:rsidP="00C9699B">
            <w:pPr>
              <w:pStyle w:val="Bodytext10"/>
              <w:spacing w:line="240" w:lineRule="auto"/>
              <w:ind w:firstLine="0"/>
              <w:jc w:val="both"/>
              <w:rPr>
                <w:rFonts w:ascii="Lato" w:hAnsi="Lato"/>
                <w:sz w:val="20"/>
                <w:szCs w:val="20"/>
              </w:rPr>
            </w:pPr>
            <w:r w:rsidRPr="00C9699B">
              <w:rPr>
                <w:rFonts w:ascii="Lato" w:hAnsi="Lato"/>
                <w:sz w:val="20"/>
                <w:szCs w:val="20"/>
              </w:rPr>
              <w:t>W odniesieniu do art. 1 pkt 2 lit. b projektu w zakresie dodawanego do art. 6 ust. 1i i ust. 1p nowelizowanej ustawy, resort obrony narodowej zwraca szczególną uwagę na specyfikę funkcjonowania wojskowych służb specjalnych (Służby Kontrwywiadu Wojskowego i Służby Wywiadu Wojskowego), których dokumentacja sporządzona w postaci innej niż elektroniczna jest również gromadzona poza składem chronologiczny m w ramach akt spraw, a następnie, po zakończeniu sprawy, przekazywana do archiwum. Tym samym w ocenie resortu obrony narodowej zasady wynikające z dodawanych przepisów, w myśl których:</w:t>
            </w:r>
          </w:p>
          <w:p w14:paraId="537BB7E8" w14:textId="77777777" w:rsidR="009E6C01" w:rsidRPr="00C9699B" w:rsidRDefault="009E6C01" w:rsidP="00C9699B">
            <w:pPr>
              <w:pStyle w:val="Bodytext10"/>
              <w:spacing w:line="240" w:lineRule="auto"/>
              <w:ind w:firstLine="0"/>
              <w:jc w:val="both"/>
              <w:rPr>
                <w:rFonts w:ascii="Lato" w:hAnsi="Lato"/>
                <w:sz w:val="20"/>
                <w:szCs w:val="20"/>
              </w:rPr>
            </w:pPr>
          </w:p>
          <w:p w14:paraId="4C4B16F2" w14:textId="77777777" w:rsidR="009E6C01" w:rsidRPr="00C9699B" w:rsidRDefault="009E6C01" w:rsidP="00C9699B">
            <w:pPr>
              <w:pStyle w:val="Bodytext10"/>
              <w:spacing w:line="240" w:lineRule="auto"/>
              <w:ind w:firstLine="0"/>
              <w:jc w:val="both"/>
              <w:rPr>
                <w:rFonts w:ascii="Lato" w:hAnsi="Lato"/>
                <w:sz w:val="20"/>
                <w:szCs w:val="20"/>
              </w:rPr>
            </w:pPr>
            <w:r w:rsidRPr="00C9699B">
              <w:rPr>
                <w:rFonts w:ascii="Lato" w:hAnsi="Lato"/>
                <w:sz w:val="20"/>
                <w:szCs w:val="20"/>
              </w:rPr>
              <w:t xml:space="preserve">a) obligatoryjne we wszystkich instytucjach (z wojskowymi służbami specjalnymi włącznie), w których funkcjonuje elektroniczne zarządzanie dokumentacją w systemie teleinformatycznym, będzie wykonywanie </w:t>
            </w:r>
            <w:proofErr w:type="spellStart"/>
            <w:r w:rsidRPr="00C9699B">
              <w:rPr>
                <w:rFonts w:ascii="Lato" w:hAnsi="Lato"/>
                <w:sz w:val="20"/>
                <w:szCs w:val="20"/>
              </w:rPr>
              <w:t>odwzorowań</w:t>
            </w:r>
            <w:proofErr w:type="spellEnd"/>
            <w:r w:rsidRPr="00C9699B">
              <w:rPr>
                <w:rFonts w:ascii="Lato" w:hAnsi="Lato"/>
                <w:sz w:val="20"/>
                <w:szCs w:val="20"/>
              </w:rPr>
              <w:t xml:space="preserve"> cyfrowych dokumentów innych niż elektroniczne,</w:t>
            </w:r>
          </w:p>
          <w:p w14:paraId="77BC2FAE" w14:textId="77777777" w:rsidR="009E6C01" w:rsidRPr="00C9699B" w:rsidRDefault="009E6C01" w:rsidP="00C9699B">
            <w:pPr>
              <w:pStyle w:val="Bodytext10"/>
              <w:spacing w:line="240" w:lineRule="auto"/>
              <w:ind w:firstLine="0"/>
              <w:jc w:val="both"/>
              <w:rPr>
                <w:rFonts w:ascii="Lato" w:hAnsi="Lato"/>
                <w:sz w:val="20"/>
                <w:szCs w:val="20"/>
              </w:rPr>
            </w:pPr>
          </w:p>
          <w:p w14:paraId="097E2A63" w14:textId="77777777" w:rsidR="009E6C01" w:rsidRPr="00C9699B" w:rsidRDefault="009E6C01" w:rsidP="00C9699B">
            <w:pPr>
              <w:pStyle w:val="Bodytext10"/>
              <w:spacing w:line="240" w:lineRule="auto"/>
              <w:ind w:firstLine="0"/>
              <w:jc w:val="both"/>
              <w:rPr>
                <w:rStyle w:val="Bodytext1"/>
                <w:rFonts w:ascii="Lato" w:hAnsi="Lato"/>
                <w:sz w:val="20"/>
                <w:szCs w:val="20"/>
              </w:rPr>
            </w:pPr>
            <w:r w:rsidRPr="00C9699B">
              <w:rPr>
                <w:rFonts w:ascii="Lato" w:hAnsi="Lato"/>
                <w:sz w:val="20"/>
                <w:szCs w:val="20"/>
              </w:rPr>
              <w:t xml:space="preserve">b) obligatoryjne będzie przechowywanie wszystkich dokumentów sporządzonych w postaci innej niż elektroniczna </w:t>
            </w:r>
            <w:r w:rsidRPr="00C9699B">
              <w:rPr>
                <w:rFonts w:ascii="Lato" w:hAnsi="Lato"/>
                <w:sz w:val="20"/>
                <w:szCs w:val="20"/>
              </w:rPr>
              <w:lastRenderedPageBreak/>
              <w:t>w składzie chronologicznym, bez względu na to czy zostało wykonane z nich odwzorowanie cyfrowe;</w:t>
            </w:r>
          </w:p>
        </w:tc>
        <w:tc>
          <w:tcPr>
            <w:tcW w:w="4850" w:type="dxa"/>
          </w:tcPr>
          <w:p w14:paraId="482CDB53" w14:textId="77777777" w:rsidR="009E6C01" w:rsidRPr="00C9699B" w:rsidRDefault="009E6C01" w:rsidP="00C9699B">
            <w:pPr>
              <w:pStyle w:val="Bodytext10"/>
              <w:spacing w:line="240" w:lineRule="auto"/>
              <w:ind w:firstLine="0"/>
              <w:jc w:val="both"/>
              <w:rPr>
                <w:rFonts w:ascii="Lato" w:hAnsi="Lato"/>
                <w:sz w:val="20"/>
                <w:szCs w:val="20"/>
              </w:rPr>
            </w:pPr>
            <w:r w:rsidRPr="00C9699B">
              <w:rPr>
                <w:rFonts w:ascii="Lato" w:hAnsi="Lato"/>
                <w:sz w:val="20"/>
                <w:szCs w:val="20"/>
              </w:rPr>
              <w:lastRenderedPageBreak/>
              <w:t>- winny uwzględniać szczególną specyfikę funkcjonowania ww. służb, z uwagi na przetwarzane przez nie dokumenty, w tym np. w ramach czynności operacyjno</w:t>
            </w:r>
            <w:r w:rsidR="000D1968">
              <w:rPr>
                <w:rFonts w:ascii="Lato" w:hAnsi="Lato"/>
                <w:sz w:val="20"/>
                <w:szCs w:val="20"/>
              </w:rPr>
              <w:t>-</w:t>
            </w:r>
            <w:r w:rsidRPr="00C9699B">
              <w:rPr>
                <w:rFonts w:ascii="Lato" w:hAnsi="Lato"/>
                <w:sz w:val="20"/>
                <w:szCs w:val="20"/>
              </w:rPr>
              <w:t>rozpoznawczych. Proponowane zmiany mogą kolidować z interesem Służby Wywiadu Wojskowego i Służby Kontrwywiadu Wojskowego, których dokumenty, będące w obiegu kancelaryjnym tych służb, między innymi z uwagi na swoją klauzule tajności, nie będą mogły zostać odwzorowane cyfrowo do elektronicznego systemu obiegu dokumentów. W ocenie resortu obrony narodowej zasadnym jest, aby w składzie chronologiczny m przechowywana była wyłącznie dokumentacja, z której dokonano odwzorowania cyfrowego do systemu teleinformatycznego. Dokumentacja po odwzorowaniu zastępuje dokumenty sporządzone w postaci innej niż elektroniczna i jest z nią tożsama, jako źródło informacji o wartości dowodowej i historycznej (zgodnie z art. 1 pkt 2 lit. b projektu w dodawanym art. 6 ust. 1j). Okres przechowywania materiałów w składzie chronologicznym powinien wynosić dwa lata, licząc od dnia 1 stycznia roku następującego po roku, w którym były one zgromadzone. Dokumentacja po upływie dwóch lat byłaby brakowana zgodnie z zasadami w zakresie brakowania dokumentacji niearchiwalnej.</w:t>
            </w:r>
          </w:p>
        </w:tc>
        <w:tc>
          <w:tcPr>
            <w:tcW w:w="4043" w:type="dxa"/>
          </w:tcPr>
          <w:p w14:paraId="2D164601" w14:textId="3A0ED48C" w:rsidR="00E15F23" w:rsidRDefault="00294DCA" w:rsidP="00C9699B">
            <w:pPr>
              <w:jc w:val="both"/>
              <w:rPr>
                <w:rFonts w:ascii="Lato" w:hAnsi="Lato"/>
                <w:sz w:val="20"/>
                <w:szCs w:val="20"/>
              </w:rPr>
            </w:pPr>
            <w:r>
              <w:rPr>
                <w:rFonts w:ascii="Lato" w:hAnsi="Lato"/>
                <w:sz w:val="20"/>
                <w:szCs w:val="20"/>
              </w:rPr>
              <w:t>Uwaga nieuwzględniona</w:t>
            </w:r>
            <w:r w:rsidR="00F65346">
              <w:rPr>
                <w:rFonts w:ascii="Lato" w:hAnsi="Lato"/>
                <w:sz w:val="20"/>
                <w:szCs w:val="20"/>
              </w:rPr>
              <w:t>.</w:t>
            </w:r>
          </w:p>
          <w:p w14:paraId="07EA8A7D" w14:textId="767B03B5" w:rsidR="00F00580" w:rsidRDefault="00F00580" w:rsidP="0030228B">
            <w:pPr>
              <w:jc w:val="both"/>
              <w:rPr>
                <w:rFonts w:ascii="Lato" w:hAnsi="Lato"/>
                <w:sz w:val="20"/>
                <w:szCs w:val="20"/>
              </w:rPr>
            </w:pPr>
            <w:r w:rsidRPr="00F00580">
              <w:rPr>
                <w:rFonts w:ascii="Lato" w:hAnsi="Lato"/>
                <w:sz w:val="20"/>
                <w:szCs w:val="20"/>
              </w:rPr>
              <w:t>W wyniku zmian wprowadzonych do projektu ustawy kwestie poruszone w tej uwadze są obecnie uregulowane w art. 6 ust. 1n i 1o zaktualizowanej wersji projektu ustawy.</w:t>
            </w:r>
          </w:p>
          <w:p w14:paraId="5FB92BC2" w14:textId="77777777" w:rsidR="00F00580" w:rsidRDefault="00F00580" w:rsidP="0030228B">
            <w:pPr>
              <w:jc w:val="both"/>
              <w:rPr>
                <w:rFonts w:ascii="Lato" w:hAnsi="Lato"/>
                <w:sz w:val="20"/>
                <w:szCs w:val="20"/>
              </w:rPr>
            </w:pPr>
          </w:p>
          <w:p w14:paraId="3839C5A0" w14:textId="4D9B21A8" w:rsidR="00223E04" w:rsidRDefault="006257FA" w:rsidP="0030228B">
            <w:pPr>
              <w:jc w:val="both"/>
              <w:rPr>
                <w:rFonts w:ascii="Lato" w:hAnsi="Lato"/>
                <w:sz w:val="20"/>
                <w:szCs w:val="20"/>
              </w:rPr>
            </w:pPr>
            <w:r>
              <w:rPr>
                <w:rFonts w:ascii="Lato" w:hAnsi="Lato"/>
                <w:sz w:val="20"/>
                <w:szCs w:val="20"/>
              </w:rPr>
              <w:t>Por. pkt 3</w:t>
            </w:r>
            <w:r w:rsidR="008E3FC0">
              <w:rPr>
                <w:rFonts w:ascii="Lato" w:hAnsi="Lato"/>
                <w:sz w:val="20"/>
                <w:szCs w:val="20"/>
              </w:rPr>
              <w:t xml:space="preserve"> niniejszej tabeli</w:t>
            </w:r>
            <w:r>
              <w:rPr>
                <w:rFonts w:ascii="Lato" w:hAnsi="Lato"/>
                <w:sz w:val="20"/>
                <w:szCs w:val="20"/>
              </w:rPr>
              <w:t xml:space="preserve"> uwag</w:t>
            </w:r>
            <w:r w:rsidR="00F65346">
              <w:rPr>
                <w:rFonts w:ascii="Lato" w:hAnsi="Lato"/>
                <w:sz w:val="20"/>
                <w:szCs w:val="20"/>
              </w:rPr>
              <w:t>.</w:t>
            </w:r>
            <w:r w:rsidR="00CF48D9">
              <w:rPr>
                <w:rFonts w:ascii="Lato" w:hAnsi="Lato"/>
                <w:sz w:val="20"/>
                <w:szCs w:val="20"/>
              </w:rPr>
              <w:t xml:space="preserve"> </w:t>
            </w:r>
            <w:r w:rsidR="00A1290B">
              <w:rPr>
                <w:rFonts w:ascii="Lato" w:hAnsi="Lato"/>
                <w:sz w:val="20"/>
                <w:szCs w:val="20"/>
              </w:rPr>
              <w:t xml:space="preserve">Należy </w:t>
            </w:r>
            <w:r w:rsidR="00CF48D9">
              <w:rPr>
                <w:rFonts w:ascii="Lato" w:hAnsi="Lato"/>
                <w:sz w:val="20"/>
                <w:szCs w:val="20"/>
              </w:rPr>
              <w:t xml:space="preserve">również </w:t>
            </w:r>
            <w:r w:rsidR="00A1290B">
              <w:rPr>
                <w:rFonts w:ascii="Lato" w:hAnsi="Lato"/>
                <w:sz w:val="20"/>
                <w:szCs w:val="20"/>
              </w:rPr>
              <w:t xml:space="preserve">podkreślić, że szczegółowe zasady </w:t>
            </w:r>
            <w:r w:rsidR="00A1290B" w:rsidRPr="00A1290B">
              <w:rPr>
                <w:rFonts w:ascii="Lato" w:hAnsi="Lato"/>
                <w:sz w:val="20"/>
                <w:szCs w:val="20"/>
              </w:rPr>
              <w:t>postępowania z dokumentacją w</w:t>
            </w:r>
            <w:r w:rsidR="008E3FC0">
              <w:rPr>
                <w:rFonts w:ascii="Lato" w:hAnsi="Lato"/>
                <w:sz w:val="20"/>
                <w:szCs w:val="20"/>
              </w:rPr>
              <w:t> </w:t>
            </w:r>
            <w:r w:rsidR="00A1290B" w:rsidRPr="00A1290B">
              <w:rPr>
                <w:rFonts w:ascii="Lato" w:hAnsi="Lato"/>
                <w:sz w:val="20"/>
                <w:szCs w:val="20"/>
              </w:rPr>
              <w:t>jednostkach organizacyjnych posiadających archiwa wyodrębnione powinny być uregulowane przez właściwe organy jednostek</w:t>
            </w:r>
            <w:r w:rsidR="000C5E25">
              <w:rPr>
                <w:rFonts w:ascii="Lato" w:hAnsi="Lato"/>
                <w:sz w:val="20"/>
                <w:szCs w:val="20"/>
              </w:rPr>
              <w:t xml:space="preserve"> organizacyjnych</w:t>
            </w:r>
            <w:r w:rsidR="00A1290B" w:rsidRPr="00A1290B">
              <w:rPr>
                <w:rFonts w:ascii="Lato" w:hAnsi="Lato"/>
                <w:sz w:val="20"/>
                <w:szCs w:val="20"/>
              </w:rPr>
              <w:t>, w</w:t>
            </w:r>
            <w:r w:rsidR="008E3FC0">
              <w:rPr>
                <w:rFonts w:ascii="Lato" w:hAnsi="Lato"/>
                <w:sz w:val="20"/>
                <w:szCs w:val="20"/>
              </w:rPr>
              <w:t> </w:t>
            </w:r>
            <w:r w:rsidR="00A1290B" w:rsidRPr="00A1290B">
              <w:rPr>
                <w:rFonts w:ascii="Lato" w:hAnsi="Lato"/>
                <w:sz w:val="20"/>
                <w:szCs w:val="20"/>
              </w:rPr>
              <w:t>których one funkcjonują</w:t>
            </w:r>
            <w:r w:rsidR="000C5E25">
              <w:rPr>
                <w:rFonts w:ascii="Lato" w:hAnsi="Lato"/>
                <w:sz w:val="20"/>
                <w:szCs w:val="20"/>
              </w:rPr>
              <w:t>.</w:t>
            </w:r>
            <w:r w:rsidR="00D53EFD">
              <w:rPr>
                <w:rFonts w:ascii="Lato" w:hAnsi="Lato"/>
                <w:sz w:val="20"/>
                <w:szCs w:val="20"/>
              </w:rPr>
              <w:t xml:space="preserve"> P</w:t>
            </w:r>
            <w:r w:rsidR="0030228B" w:rsidRPr="0030228B">
              <w:rPr>
                <w:rFonts w:ascii="Lato" w:hAnsi="Lato"/>
                <w:sz w:val="20"/>
                <w:szCs w:val="20"/>
              </w:rPr>
              <w:t>rojektowana zmiana ustawy nie wprowadza obowiązku cyfrowego odwzorowania całości dokumentacji nieelektronicznej zgromadzonej</w:t>
            </w:r>
            <w:r w:rsidR="00D53EFD">
              <w:rPr>
                <w:rFonts w:ascii="Lato" w:hAnsi="Lato"/>
                <w:sz w:val="20"/>
                <w:szCs w:val="20"/>
              </w:rPr>
              <w:t xml:space="preserve"> bądź wpływającej do jednostki organizacyjnej</w:t>
            </w:r>
            <w:r w:rsidR="00223E04">
              <w:rPr>
                <w:rFonts w:ascii="Lato" w:hAnsi="Lato"/>
                <w:sz w:val="20"/>
                <w:szCs w:val="20"/>
              </w:rPr>
              <w:t xml:space="preserve"> </w:t>
            </w:r>
            <w:r w:rsidR="0030228B" w:rsidRPr="0030228B">
              <w:rPr>
                <w:rFonts w:ascii="Lato" w:hAnsi="Lato"/>
                <w:sz w:val="20"/>
                <w:szCs w:val="20"/>
              </w:rPr>
              <w:t>w</w:t>
            </w:r>
            <w:r w:rsidR="00223E04">
              <w:rPr>
                <w:rFonts w:ascii="Lato" w:hAnsi="Lato"/>
                <w:sz w:val="20"/>
                <w:szCs w:val="20"/>
              </w:rPr>
              <w:t> </w:t>
            </w:r>
            <w:r w:rsidR="0030228B" w:rsidRPr="0030228B">
              <w:rPr>
                <w:rFonts w:ascii="Lato" w:hAnsi="Lato"/>
                <w:sz w:val="20"/>
                <w:szCs w:val="20"/>
              </w:rPr>
              <w:t>podmiotach stosujących system EZD jako podstawowy sposób wykonywania czynności kancelaryjnych oraz dokumentowania sposobu załatwiania i</w:t>
            </w:r>
            <w:r w:rsidR="008E3FC0">
              <w:rPr>
                <w:rFonts w:ascii="Lato" w:hAnsi="Lato"/>
                <w:sz w:val="20"/>
                <w:szCs w:val="20"/>
              </w:rPr>
              <w:t> </w:t>
            </w:r>
            <w:r w:rsidR="0030228B" w:rsidRPr="0030228B">
              <w:rPr>
                <w:rFonts w:ascii="Lato" w:hAnsi="Lato"/>
                <w:sz w:val="20"/>
                <w:szCs w:val="20"/>
              </w:rPr>
              <w:t xml:space="preserve">rozstrzygania prowadzonych spraw </w:t>
            </w:r>
            <w:r w:rsidR="00223E04">
              <w:rPr>
                <w:rFonts w:ascii="Lato" w:hAnsi="Lato"/>
                <w:sz w:val="20"/>
                <w:szCs w:val="20"/>
              </w:rPr>
              <w:t xml:space="preserve"> </w:t>
            </w:r>
            <w:r w:rsidR="0030228B" w:rsidRPr="0030228B">
              <w:rPr>
                <w:rFonts w:ascii="Lato" w:hAnsi="Lato"/>
                <w:sz w:val="20"/>
                <w:szCs w:val="20"/>
              </w:rPr>
              <w:t>w</w:t>
            </w:r>
            <w:r w:rsidR="008E3FC0">
              <w:rPr>
                <w:rFonts w:ascii="Lato" w:hAnsi="Lato"/>
                <w:sz w:val="20"/>
                <w:szCs w:val="20"/>
              </w:rPr>
              <w:t> </w:t>
            </w:r>
            <w:r w:rsidR="0030228B" w:rsidRPr="0030228B">
              <w:rPr>
                <w:rFonts w:ascii="Lato" w:hAnsi="Lato"/>
                <w:sz w:val="20"/>
                <w:szCs w:val="20"/>
              </w:rPr>
              <w:t xml:space="preserve">postaci elektronicznej. </w:t>
            </w:r>
          </w:p>
          <w:p w14:paraId="3C846B54" w14:textId="292E15B2" w:rsidR="0030228B" w:rsidRPr="0030228B" w:rsidRDefault="0030228B" w:rsidP="0030228B">
            <w:pPr>
              <w:jc w:val="both"/>
              <w:rPr>
                <w:rFonts w:ascii="Lato" w:hAnsi="Lato"/>
                <w:sz w:val="20"/>
                <w:szCs w:val="20"/>
              </w:rPr>
            </w:pPr>
            <w:r w:rsidRPr="0030228B">
              <w:rPr>
                <w:rFonts w:ascii="Lato" w:hAnsi="Lato"/>
                <w:sz w:val="20"/>
                <w:szCs w:val="20"/>
              </w:rPr>
              <w:t>W instrukcjach kancelaryjnych określających szczegółowe zasady i tryb wykonywania czynności kancelaryjnych, wydawanych na podstawie art. 6 ust. 2 pkt 1 oraz ust. 2b pkt 1 ustawy o</w:t>
            </w:r>
            <w:r w:rsidR="00223E04">
              <w:rPr>
                <w:rFonts w:ascii="Lato" w:hAnsi="Lato"/>
                <w:sz w:val="20"/>
                <w:szCs w:val="20"/>
              </w:rPr>
              <w:t> </w:t>
            </w:r>
            <w:r w:rsidRPr="0030228B">
              <w:rPr>
                <w:rFonts w:ascii="Lato" w:hAnsi="Lato"/>
                <w:sz w:val="20"/>
                <w:szCs w:val="20"/>
              </w:rPr>
              <w:t>narodowym zasobie</w:t>
            </w:r>
            <w:r w:rsidR="00223E04">
              <w:rPr>
                <w:rFonts w:ascii="Lato" w:hAnsi="Lato"/>
                <w:sz w:val="20"/>
                <w:szCs w:val="20"/>
              </w:rPr>
              <w:t xml:space="preserve"> </w:t>
            </w:r>
            <w:r w:rsidRPr="0030228B">
              <w:rPr>
                <w:rFonts w:ascii="Lato" w:hAnsi="Lato"/>
                <w:sz w:val="20"/>
                <w:szCs w:val="20"/>
              </w:rPr>
              <w:t>archiwalnym i</w:t>
            </w:r>
            <w:r w:rsidR="00223E04">
              <w:rPr>
                <w:rFonts w:ascii="Lato" w:hAnsi="Lato"/>
                <w:sz w:val="20"/>
                <w:szCs w:val="20"/>
              </w:rPr>
              <w:t> </w:t>
            </w:r>
            <w:r w:rsidRPr="0030228B">
              <w:rPr>
                <w:rFonts w:ascii="Lato" w:hAnsi="Lato"/>
                <w:sz w:val="20"/>
                <w:szCs w:val="20"/>
              </w:rPr>
              <w:t>archiwach, określa się wyjątki, które umożliwią rezygnację z konieczności dokonywania odwzorowania cyfrowego całości papierowej dokumentacji wpływającej do danej jednostki. Wyjątkami, w przypadku których możliwe</w:t>
            </w:r>
            <w:r w:rsidR="00223E04">
              <w:rPr>
                <w:rFonts w:ascii="Lato" w:hAnsi="Lato"/>
                <w:sz w:val="20"/>
                <w:szCs w:val="20"/>
              </w:rPr>
              <w:t xml:space="preserve"> </w:t>
            </w:r>
            <w:r w:rsidRPr="0030228B">
              <w:rPr>
                <w:rFonts w:ascii="Lato" w:hAnsi="Lato"/>
                <w:sz w:val="20"/>
                <w:szCs w:val="20"/>
              </w:rPr>
              <w:t xml:space="preserve">jest odstąpienie od konieczności zeskanowania dokumentacji wpływającej do urzędu, są przykładowo rozmiar strony (np. A3 </w:t>
            </w:r>
            <w:r w:rsidRPr="0030228B">
              <w:rPr>
                <w:rFonts w:ascii="Lato" w:hAnsi="Lato"/>
                <w:sz w:val="20"/>
                <w:szCs w:val="20"/>
              </w:rPr>
              <w:lastRenderedPageBreak/>
              <w:t>i</w:t>
            </w:r>
            <w:r w:rsidR="00223E04">
              <w:rPr>
                <w:rFonts w:ascii="Lato" w:hAnsi="Lato"/>
                <w:sz w:val="20"/>
                <w:szCs w:val="20"/>
              </w:rPr>
              <w:t> </w:t>
            </w:r>
            <w:r w:rsidRPr="0030228B">
              <w:rPr>
                <w:rFonts w:ascii="Lato" w:hAnsi="Lato"/>
                <w:sz w:val="20"/>
                <w:szCs w:val="20"/>
              </w:rPr>
              <w:t>większe), duża liczba stron, treść, forma lub postać pisma, a także obowiązujące przepisy prawa, które nakładają na jednostkę obowiązek szczególnego postępowania z</w:t>
            </w:r>
            <w:r w:rsidR="00223E04">
              <w:rPr>
                <w:rFonts w:ascii="Lato" w:hAnsi="Lato"/>
                <w:sz w:val="20"/>
                <w:szCs w:val="20"/>
              </w:rPr>
              <w:t> </w:t>
            </w:r>
            <w:r w:rsidRPr="0030228B">
              <w:rPr>
                <w:rFonts w:ascii="Lato" w:hAnsi="Lato"/>
                <w:sz w:val="20"/>
                <w:szCs w:val="20"/>
              </w:rPr>
              <w:t>określoną dokumentacją.</w:t>
            </w:r>
          </w:p>
          <w:p w14:paraId="180DA487" w14:textId="77777777" w:rsidR="00D43087" w:rsidRDefault="00F2219F" w:rsidP="0030228B">
            <w:pPr>
              <w:jc w:val="both"/>
              <w:rPr>
                <w:rFonts w:ascii="Lato" w:hAnsi="Lato"/>
                <w:sz w:val="20"/>
                <w:szCs w:val="20"/>
              </w:rPr>
            </w:pPr>
            <w:r>
              <w:rPr>
                <w:rFonts w:ascii="Lato" w:hAnsi="Lato"/>
                <w:sz w:val="20"/>
                <w:szCs w:val="20"/>
              </w:rPr>
              <w:t>J</w:t>
            </w:r>
            <w:r w:rsidR="0030228B" w:rsidRPr="0030228B">
              <w:rPr>
                <w:rFonts w:ascii="Lato" w:hAnsi="Lato"/>
                <w:sz w:val="20"/>
                <w:szCs w:val="20"/>
              </w:rPr>
              <w:t xml:space="preserve">eżeli dla wskazanego rodzaju dokumentacji został określony sposób postępowania, to w tym zakresie powinny obowiązywać przepisy określające ten sposób postępowania. </w:t>
            </w:r>
          </w:p>
          <w:p w14:paraId="7BE6E44D" w14:textId="236BDDBC" w:rsidR="0030228B" w:rsidRPr="00C9699B" w:rsidRDefault="0030228B" w:rsidP="0030228B">
            <w:pPr>
              <w:jc w:val="both"/>
              <w:rPr>
                <w:rFonts w:ascii="Lato" w:hAnsi="Lato"/>
                <w:sz w:val="20"/>
                <w:szCs w:val="20"/>
              </w:rPr>
            </w:pPr>
            <w:r w:rsidRPr="0030228B">
              <w:rPr>
                <w:rFonts w:ascii="Lato" w:hAnsi="Lato"/>
                <w:sz w:val="20"/>
                <w:szCs w:val="20"/>
              </w:rPr>
              <w:t xml:space="preserve">Natomiast sam sposób wykonania </w:t>
            </w:r>
            <w:proofErr w:type="spellStart"/>
            <w:r w:rsidRPr="0030228B">
              <w:rPr>
                <w:rFonts w:ascii="Lato" w:hAnsi="Lato"/>
                <w:sz w:val="20"/>
                <w:szCs w:val="20"/>
              </w:rPr>
              <w:t>odwzorowań</w:t>
            </w:r>
            <w:proofErr w:type="spellEnd"/>
            <w:r w:rsidRPr="0030228B">
              <w:rPr>
                <w:rFonts w:ascii="Lato" w:hAnsi="Lato"/>
                <w:sz w:val="20"/>
                <w:szCs w:val="20"/>
              </w:rPr>
              <w:t xml:space="preserve"> cyfrowych zostanie określony w instrukcji kancelaryjnej obowiązującej w danym podmiocie, gdyż sposób postępowania w tym przypadku może być różny, uzależniony przede wszystkim od rodzaju zadań wykonywanych przez dany podmiot. Z tego względu obowiązujące w tym zakresie przepisy powinny być dostosowane do określonych jednostek organizacyjnych.</w:t>
            </w:r>
          </w:p>
        </w:tc>
      </w:tr>
      <w:tr w:rsidR="00B86B3F" w:rsidRPr="00C9699B" w14:paraId="7C065959" w14:textId="77777777" w:rsidTr="0020229A">
        <w:tc>
          <w:tcPr>
            <w:tcW w:w="548" w:type="dxa"/>
          </w:tcPr>
          <w:p w14:paraId="7352E7DE" w14:textId="77777777" w:rsidR="00B86B3F" w:rsidRPr="00C9699B" w:rsidRDefault="007E14A6" w:rsidP="00C9699B">
            <w:pPr>
              <w:jc w:val="both"/>
              <w:rPr>
                <w:rFonts w:ascii="Lato" w:hAnsi="Lato"/>
                <w:sz w:val="20"/>
                <w:szCs w:val="20"/>
              </w:rPr>
            </w:pPr>
            <w:r>
              <w:rPr>
                <w:rFonts w:ascii="Lato" w:hAnsi="Lato"/>
                <w:sz w:val="20"/>
                <w:szCs w:val="20"/>
              </w:rPr>
              <w:lastRenderedPageBreak/>
              <w:t>10</w:t>
            </w:r>
          </w:p>
        </w:tc>
        <w:tc>
          <w:tcPr>
            <w:tcW w:w="1632" w:type="dxa"/>
          </w:tcPr>
          <w:p w14:paraId="4E96170D" w14:textId="77777777" w:rsidR="00B86B3F" w:rsidRPr="00C9699B" w:rsidRDefault="00B86B3F" w:rsidP="00C9699B">
            <w:pPr>
              <w:jc w:val="both"/>
              <w:rPr>
                <w:rFonts w:ascii="Lato" w:hAnsi="Lato" w:cs="Calibri"/>
                <w:sz w:val="20"/>
                <w:szCs w:val="20"/>
              </w:rPr>
            </w:pPr>
            <w:r w:rsidRPr="00C9699B">
              <w:rPr>
                <w:rFonts w:ascii="Lato" w:hAnsi="Lato" w:cs="Calibri"/>
                <w:sz w:val="20"/>
                <w:szCs w:val="20"/>
              </w:rPr>
              <w:t>Minister Spraw Wewnętrznych i Administracji</w:t>
            </w:r>
          </w:p>
        </w:tc>
        <w:tc>
          <w:tcPr>
            <w:tcW w:w="1741" w:type="dxa"/>
          </w:tcPr>
          <w:p w14:paraId="6EFF1AAC" w14:textId="200A5F94" w:rsidR="00B86B3F" w:rsidRPr="00C9699B" w:rsidRDefault="00413E00" w:rsidP="00C9699B">
            <w:pPr>
              <w:jc w:val="both"/>
              <w:rPr>
                <w:rFonts w:ascii="Lato" w:hAnsi="Lato"/>
                <w:sz w:val="20"/>
                <w:szCs w:val="20"/>
              </w:rPr>
            </w:pPr>
            <w:r w:rsidRPr="00C9699B">
              <w:rPr>
                <w:rFonts w:ascii="Lato" w:hAnsi="Lato"/>
                <w:sz w:val="20"/>
                <w:szCs w:val="20"/>
              </w:rPr>
              <w:t xml:space="preserve">art. 1 pkt 2 lit. b projektu w zakresie </w:t>
            </w:r>
            <w:r w:rsidR="00B86B3F" w:rsidRPr="00C9699B">
              <w:rPr>
                <w:rFonts w:ascii="Lato" w:hAnsi="Lato"/>
                <w:iCs/>
                <w:sz w:val="20"/>
                <w:szCs w:val="20"/>
                <w:lang w:bidi="en-US"/>
              </w:rPr>
              <w:t xml:space="preserve">art. </w:t>
            </w:r>
            <w:r w:rsidR="00B86B3F" w:rsidRPr="00C9699B">
              <w:rPr>
                <w:rFonts w:ascii="Lato" w:hAnsi="Lato"/>
                <w:iCs/>
                <w:sz w:val="20"/>
                <w:szCs w:val="20"/>
              </w:rPr>
              <w:t>6 ust. 1k, 1u i 1w</w:t>
            </w:r>
          </w:p>
        </w:tc>
        <w:tc>
          <w:tcPr>
            <w:tcW w:w="2916" w:type="dxa"/>
          </w:tcPr>
          <w:p w14:paraId="4BAF273A" w14:textId="77777777" w:rsidR="00B86B3F" w:rsidRPr="00C9699B" w:rsidRDefault="00B86B3F" w:rsidP="00C9699B">
            <w:pPr>
              <w:pStyle w:val="Bodytext10"/>
              <w:tabs>
                <w:tab w:val="left" w:pos="426"/>
              </w:tabs>
              <w:spacing w:line="240" w:lineRule="auto"/>
              <w:ind w:firstLine="0"/>
              <w:jc w:val="both"/>
              <w:rPr>
                <w:rStyle w:val="Bodytext1"/>
                <w:rFonts w:ascii="Lato" w:hAnsi="Lato"/>
                <w:sz w:val="20"/>
                <w:szCs w:val="20"/>
              </w:rPr>
            </w:pPr>
            <w:r w:rsidRPr="00C9699B">
              <w:rPr>
                <w:rStyle w:val="Bodytext1"/>
                <w:rFonts w:ascii="Lato" w:hAnsi="Lato"/>
                <w:sz w:val="20"/>
                <w:szCs w:val="20"/>
              </w:rPr>
              <w:t xml:space="preserve">proponuję uzupełnienie procedowanej nowelizacji ustawy poprzez dodanie następującego przepisu:  </w:t>
            </w:r>
          </w:p>
          <w:p w14:paraId="1980C7E5" w14:textId="77777777" w:rsidR="00B86B3F" w:rsidRPr="00C9699B" w:rsidRDefault="00B86B3F" w:rsidP="00C9699B">
            <w:pPr>
              <w:pStyle w:val="Bodytext10"/>
              <w:spacing w:after="120" w:line="240" w:lineRule="auto"/>
              <w:ind w:firstLine="0"/>
              <w:jc w:val="both"/>
              <w:rPr>
                <w:rStyle w:val="Bodytext1"/>
                <w:rFonts w:ascii="Lato" w:hAnsi="Lato"/>
                <w:i/>
                <w:iCs/>
                <w:sz w:val="20"/>
                <w:szCs w:val="20"/>
              </w:rPr>
            </w:pPr>
            <w:r w:rsidRPr="00C9699B">
              <w:rPr>
                <w:rStyle w:val="Bodytext1"/>
                <w:rFonts w:ascii="Lato" w:hAnsi="Lato"/>
                <w:i/>
                <w:iCs/>
                <w:sz w:val="20"/>
                <w:szCs w:val="20"/>
              </w:rPr>
              <w:t xml:space="preserve">„Art. 4a. Dotychczasowe przepisy wykonawcze wydane na podstawie </w:t>
            </w:r>
            <w:r w:rsidRPr="00B14115">
              <w:rPr>
                <w:rStyle w:val="Bodytext1"/>
                <w:rFonts w:ascii="Lato" w:hAnsi="Lato"/>
                <w:i/>
                <w:iCs/>
                <w:sz w:val="20"/>
                <w:szCs w:val="20"/>
                <w:lang w:bidi="en-US"/>
              </w:rPr>
              <w:t xml:space="preserve">art. </w:t>
            </w:r>
            <w:r w:rsidRPr="00C9699B">
              <w:rPr>
                <w:rStyle w:val="Bodytext1"/>
                <w:rFonts w:ascii="Lato" w:hAnsi="Lato"/>
                <w:i/>
                <w:iCs/>
                <w:sz w:val="20"/>
                <w:szCs w:val="20"/>
              </w:rPr>
              <w:t xml:space="preserve">5 ust. 3 ustawy zmienianej w art. 1, zachowują moc do dnia wejścia w życie przepisów wykonawczych wydanych na podstawie </w:t>
            </w:r>
            <w:r w:rsidRPr="00B14115">
              <w:rPr>
                <w:rStyle w:val="Bodytext1"/>
                <w:rFonts w:ascii="Lato" w:hAnsi="Lato"/>
                <w:i/>
                <w:iCs/>
                <w:sz w:val="20"/>
                <w:szCs w:val="20"/>
                <w:lang w:bidi="en-US"/>
              </w:rPr>
              <w:t xml:space="preserve">art. </w:t>
            </w:r>
            <w:r w:rsidRPr="00C9699B">
              <w:rPr>
                <w:rStyle w:val="Bodytext1"/>
                <w:rFonts w:ascii="Lato" w:hAnsi="Lato"/>
                <w:i/>
                <w:iCs/>
                <w:sz w:val="20"/>
                <w:szCs w:val="20"/>
              </w:rPr>
              <w:t>5 ust. 3 tej ustawy w brzmieniu nadanym niniejszą ustawą, nie dłużej jednak niż przez okres 12 miesięcy od dnia wejścia w życie niniejszej ustawy.”;</w:t>
            </w:r>
          </w:p>
          <w:p w14:paraId="7C815E46" w14:textId="77777777" w:rsidR="00B86B3F" w:rsidRPr="00C9699B" w:rsidRDefault="00B86B3F" w:rsidP="00C9699B">
            <w:pPr>
              <w:jc w:val="both"/>
              <w:rPr>
                <w:rFonts w:ascii="Lato" w:hAnsi="Lato"/>
                <w:sz w:val="20"/>
                <w:szCs w:val="20"/>
              </w:rPr>
            </w:pPr>
          </w:p>
        </w:tc>
        <w:tc>
          <w:tcPr>
            <w:tcW w:w="4850" w:type="dxa"/>
          </w:tcPr>
          <w:p w14:paraId="0A0AAB94" w14:textId="77777777" w:rsidR="00B86B3F" w:rsidRPr="00C9699B" w:rsidRDefault="00B86B3F" w:rsidP="00C9699B">
            <w:pPr>
              <w:jc w:val="both"/>
              <w:rPr>
                <w:rFonts w:ascii="Lato" w:hAnsi="Lato"/>
                <w:sz w:val="20"/>
                <w:szCs w:val="20"/>
              </w:rPr>
            </w:pPr>
            <w:r w:rsidRPr="00C9699B">
              <w:rPr>
                <w:rFonts w:ascii="Lato" w:hAnsi="Lato"/>
                <w:sz w:val="20"/>
                <w:szCs w:val="20"/>
              </w:rPr>
              <w:t xml:space="preserve">dodanie </w:t>
            </w:r>
            <w:r w:rsidRPr="00C9699B">
              <w:rPr>
                <w:rFonts w:ascii="Lato" w:hAnsi="Lato"/>
                <w:iCs/>
                <w:sz w:val="20"/>
                <w:szCs w:val="20"/>
                <w:lang w:bidi="en-US"/>
              </w:rPr>
              <w:t xml:space="preserve">art. </w:t>
            </w:r>
            <w:r w:rsidRPr="00C9699B">
              <w:rPr>
                <w:rFonts w:ascii="Lato" w:hAnsi="Lato"/>
                <w:iCs/>
                <w:sz w:val="20"/>
                <w:szCs w:val="20"/>
              </w:rPr>
              <w:t>6 ust. 1k, 1u i 1w</w:t>
            </w:r>
            <w:r w:rsidRPr="00C9699B">
              <w:rPr>
                <w:rFonts w:ascii="Lato" w:hAnsi="Lato"/>
                <w:sz w:val="20"/>
                <w:szCs w:val="20"/>
              </w:rPr>
              <w:t xml:space="preserve"> spowoduje </w:t>
            </w:r>
            <w:r w:rsidRPr="00C9699B">
              <w:rPr>
                <w:rStyle w:val="Bodytext1"/>
                <w:rFonts w:ascii="Lato" w:hAnsi="Lato"/>
                <w:sz w:val="20"/>
                <w:szCs w:val="20"/>
              </w:rPr>
              <w:t xml:space="preserve"> konieczność doprecyzowania kwestii brakowania dokumentów i dokumentacji, o której mowa w tych przepisach, </w:t>
            </w:r>
            <w:r w:rsidRPr="00C9699B">
              <w:rPr>
                <w:rStyle w:val="Bodytext1"/>
                <w:rFonts w:ascii="Lato" w:hAnsi="Lato"/>
                <w:sz w:val="20"/>
                <w:szCs w:val="20"/>
              </w:rPr>
              <w:br/>
              <w:t xml:space="preserve">tj. dokumentów, dla których sporządzono pełne odwzorowanie cyfrowe, dokumentów w postaci innej niż elektroniczna, gromadzonych w składzie chronologicznym prowadzonym przez organ lub jednostkę organizacyjną, w którym funkcjonuje system teleinformatyczny i które w pełni odwzorowano cyfrowo, dokumentów ewidencjonowanych zapisanych na informatycznych nośnikach, gromadzonych w składzie informatycznych nośników danych prowadzonym przez organ lub jednostkę organizacyjną, w którym funkcjonuje system teleinformatyczny, które w całości zostały skopiowane do systemu teleinformatycznego oraz dokumentów ewidencyjnych zakwalifikowanych </w:t>
            </w:r>
            <w:r w:rsidRPr="00C9699B">
              <w:rPr>
                <w:rStyle w:val="Bodytext1"/>
                <w:rFonts w:ascii="Lato" w:hAnsi="Lato"/>
                <w:sz w:val="20"/>
                <w:szCs w:val="20"/>
              </w:rPr>
              <w:br/>
              <w:t xml:space="preserve">do dokumentacji niearchiwalnej dla archiwów wyodrębnionych na podstawie </w:t>
            </w:r>
            <w:r w:rsidRPr="00B14115">
              <w:rPr>
                <w:rStyle w:val="Bodytext1"/>
                <w:rFonts w:ascii="Lato" w:hAnsi="Lato"/>
                <w:sz w:val="20"/>
                <w:szCs w:val="20"/>
                <w:lang w:bidi="en-US"/>
              </w:rPr>
              <w:t xml:space="preserve">art. </w:t>
            </w:r>
            <w:r w:rsidRPr="00C9699B">
              <w:rPr>
                <w:rStyle w:val="Bodytext1"/>
                <w:rFonts w:ascii="Lato" w:hAnsi="Lato"/>
                <w:sz w:val="20"/>
                <w:szCs w:val="20"/>
              </w:rPr>
              <w:t xml:space="preserve">5 ust. 3 ustawy o narodowym zasobie archiwalnym i archiwach. W związku z tym, że w aktach wykonawczych wydanych na podstawie </w:t>
            </w:r>
            <w:r w:rsidRPr="00B14115">
              <w:rPr>
                <w:rStyle w:val="Bodytext1"/>
                <w:rFonts w:ascii="Lato" w:hAnsi="Lato"/>
                <w:sz w:val="20"/>
                <w:szCs w:val="20"/>
                <w:lang w:bidi="en-US"/>
              </w:rPr>
              <w:t xml:space="preserve">art. </w:t>
            </w:r>
            <w:r w:rsidRPr="00C9699B">
              <w:rPr>
                <w:rStyle w:val="Bodytext1"/>
                <w:rFonts w:ascii="Lato" w:hAnsi="Lato"/>
                <w:sz w:val="20"/>
                <w:szCs w:val="20"/>
              </w:rPr>
              <w:t xml:space="preserve">5 ust. 3 ustawy będzie należało </w:t>
            </w:r>
            <w:r w:rsidRPr="00C9699B">
              <w:rPr>
                <w:rStyle w:val="Bodytext1"/>
                <w:rFonts w:ascii="Lato" w:hAnsi="Lato"/>
                <w:sz w:val="20"/>
                <w:szCs w:val="20"/>
              </w:rPr>
              <w:lastRenderedPageBreak/>
              <w:t>uwzględnić sposób brakowania tego rodzaju dokumentacji</w:t>
            </w:r>
          </w:p>
        </w:tc>
        <w:tc>
          <w:tcPr>
            <w:tcW w:w="4043" w:type="dxa"/>
          </w:tcPr>
          <w:p w14:paraId="734CDDE3" w14:textId="77777777" w:rsidR="00B86B3F" w:rsidRDefault="007E5732" w:rsidP="00C9699B">
            <w:pPr>
              <w:jc w:val="both"/>
              <w:rPr>
                <w:rFonts w:ascii="Lato" w:hAnsi="Lato"/>
                <w:sz w:val="20"/>
                <w:szCs w:val="20"/>
              </w:rPr>
            </w:pPr>
            <w:r>
              <w:rPr>
                <w:rFonts w:ascii="Lato" w:hAnsi="Lato"/>
                <w:sz w:val="20"/>
                <w:szCs w:val="20"/>
              </w:rPr>
              <w:lastRenderedPageBreak/>
              <w:t>Uwaga nieuwzględniona.</w:t>
            </w:r>
          </w:p>
          <w:p w14:paraId="3349C4E6" w14:textId="6BE50888" w:rsidR="007E5732" w:rsidRDefault="007E5732" w:rsidP="00C9699B">
            <w:pPr>
              <w:jc w:val="both"/>
              <w:rPr>
                <w:rFonts w:ascii="Lato" w:hAnsi="Lato"/>
                <w:sz w:val="20"/>
                <w:szCs w:val="20"/>
              </w:rPr>
            </w:pPr>
            <w:r>
              <w:rPr>
                <w:rFonts w:ascii="Lato" w:hAnsi="Lato"/>
                <w:sz w:val="20"/>
                <w:szCs w:val="20"/>
              </w:rPr>
              <w:t xml:space="preserve">Vacatio legis </w:t>
            </w:r>
            <w:r w:rsidR="002F648A">
              <w:rPr>
                <w:rFonts w:ascii="Lato" w:hAnsi="Lato"/>
                <w:sz w:val="20"/>
                <w:szCs w:val="20"/>
              </w:rPr>
              <w:t xml:space="preserve">przewidywany </w:t>
            </w:r>
            <w:r>
              <w:rPr>
                <w:rFonts w:ascii="Lato" w:hAnsi="Lato"/>
                <w:sz w:val="20"/>
                <w:szCs w:val="20"/>
              </w:rPr>
              <w:t>projekt</w:t>
            </w:r>
            <w:r w:rsidR="002F648A">
              <w:rPr>
                <w:rFonts w:ascii="Lato" w:hAnsi="Lato"/>
                <w:sz w:val="20"/>
                <w:szCs w:val="20"/>
              </w:rPr>
              <w:t>em</w:t>
            </w:r>
            <w:r>
              <w:rPr>
                <w:rFonts w:ascii="Lato" w:hAnsi="Lato"/>
                <w:sz w:val="20"/>
                <w:szCs w:val="20"/>
              </w:rPr>
              <w:t xml:space="preserve"> </w:t>
            </w:r>
            <w:r w:rsidR="002F648A">
              <w:rPr>
                <w:rFonts w:ascii="Lato" w:hAnsi="Lato"/>
                <w:sz w:val="20"/>
                <w:szCs w:val="20"/>
              </w:rPr>
              <w:t xml:space="preserve">ustawy </w:t>
            </w:r>
            <w:r w:rsidR="006C7D84">
              <w:rPr>
                <w:rFonts w:ascii="Lato" w:hAnsi="Lato"/>
                <w:sz w:val="20"/>
                <w:szCs w:val="20"/>
              </w:rPr>
              <w:t>wynosi</w:t>
            </w:r>
            <w:r>
              <w:rPr>
                <w:rFonts w:ascii="Lato" w:hAnsi="Lato"/>
                <w:sz w:val="20"/>
                <w:szCs w:val="20"/>
              </w:rPr>
              <w:t xml:space="preserve"> 12 miesięcy, w</w:t>
            </w:r>
            <w:r w:rsidR="006C7D84">
              <w:rPr>
                <w:rFonts w:ascii="Lato" w:hAnsi="Lato"/>
                <w:sz w:val="20"/>
                <w:szCs w:val="20"/>
              </w:rPr>
              <w:t> </w:t>
            </w:r>
            <w:r>
              <w:rPr>
                <w:rFonts w:ascii="Lato" w:hAnsi="Lato"/>
                <w:sz w:val="20"/>
                <w:szCs w:val="20"/>
              </w:rPr>
              <w:t>trakcie których można dostosować wewnętrzne normatywy</w:t>
            </w:r>
            <w:r w:rsidR="00F2219F">
              <w:rPr>
                <w:rFonts w:ascii="Lato" w:hAnsi="Lato"/>
                <w:sz w:val="20"/>
                <w:szCs w:val="20"/>
              </w:rPr>
              <w:t xml:space="preserve"> do zmienionych przepisów ustawy</w:t>
            </w:r>
            <w:r>
              <w:rPr>
                <w:rFonts w:ascii="Lato" w:hAnsi="Lato"/>
                <w:sz w:val="20"/>
                <w:szCs w:val="20"/>
              </w:rPr>
              <w:t>.</w:t>
            </w:r>
          </w:p>
          <w:p w14:paraId="566501E4" w14:textId="7FEF02AF" w:rsidR="007E5732" w:rsidRPr="00C9699B" w:rsidRDefault="007E5732" w:rsidP="00C9699B">
            <w:pPr>
              <w:jc w:val="both"/>
              <w:rPr>
                <w:rFonts w:ascii="Lato" w:hAnsi="Lato"/>
                <w:sz w:val="20"/>
                <w:szCs w:val="20"/>
              </w:rPr>
            </w:pPr>
          </w:p>
        </w:tc>
      </w:tr>
      <w:tr w:rsidR="009E6C01" w:rsidRPr="00C9699B" w14:paraId="4B949166" w14:textId="77777777" w:rsidTr="0020229A">
        <w:tc>
          <w:tcPr>
            <w:tcW w:w="548" w:type="dxa"/>
          </w:tcPr>
          <w:p w14:paraId="1A9E9D27" w14:textId="77777777" w:rsidR="009E6C01" w:rsidRPr="00C9699B" w:rsidRDefault="007E14A6" w:rsidP="00C9699B">
            <w:pPr>
              <w:jc w:val="both"/>
              <w:rPr>
                <w:rFonts w:ascii="Lato" w:hAnsi="Lato"/>
                <w:sz w:val="20"/>
                <w:szCs w:val="20"/>
              </w:rPr>
            </w:pPr>
            <w:r>
              <w:rPr>
                <w:rFonts w:ascii="Lato" w:hAnsi="Lato"/>
                <w:sz w:val="20"/>
                <w:szCs w:val="20"/>
              </w:rPr>
              <w:t>11</w:t>
            </w:r>
          </w:p>
        </w:tc>
        <w:tc>
          <w:tcPr>
            <w:tcW w:w="1632" w:type="dxa"/>
          </w:tcPr>
          <w:p w14:paraId="51FF9159" w14:textId="77777777" w:rsidR="009E6C01" w:rsidRPr="00C9699B" w:rsidRDefault="009E6C01" w:rsidP="00C9699B">
            <w:pPr>
              <w:jc w:val="both"/>
              <w:rPr>
                <w:rFonts w:ascii="Lato" w:hAnsi="Lato" w:cs="Calibri"/>
                <w:sz w:val="20"/>
                <w:szCs w:val="20"/>
              </w:rPr>
            </w:pPr>
            <w:r w:rsidRPr="00C9699B">
              <w:rPr>
                <w:rFonts w:ascii="Lato" w:hAnsi="Lato" w:cs="Calibri"/>
                <w:sz w:val="20"/>
                <w:szCs w:val="20"/>
              </w:rPr>
              <w:t>Minister Obrony Narodowej</w:t>
            </w:r>
          </w:p>
        </w:tc>
        <w:tc>
          <w:tcPr>
            <w:tcW w:w="1741" w:type="dxa"/>
          </w:tcPr>
          <w:p w14:paraId="5477D54D" w14:textId="1D6B95F7" w:rsidR="009E6C01" w:rsidRPr="00C9699B" w:rsidRDefault="009E6C01" w:rsidP="002D39F8">
            <w:pPr>
              <w:jc w:val="both"/>
              <w:rPr>
                <w:rFonts w:ascii="Lato" w:hAnsi="Lato"/>
                <w:iCs/>
                <w:sz w:val="20"/>
                <w:szCs w:val="20"/>
                <w:lang w:bidi="en-US"/>
              </w:rPr>
            </w:pPr>
            <w:r w:rsidRPr="00C9699B">
              <w:rPr>
                <w:rFonts w:ascii="Lato" w:hAnsi="Lato"/>
                <w:sz w:val="20"/>
                <w:szCs w:val="20"/>
              </w:rPr>
              <w:t xml:space="preserve">art. 1 pkt 2 lit. b projektu w </w:t>
            </w:r>
            <w:r w:rsidR="002D39F8">
              <w:rPr>
                <w:rFonts w:ascii="Lato" w:hAnsi="Lato"/>
                <w:sz w:val="20"/>
                <w:szCs w:val="20"/>
              </w:rPr>
              <w:t>zakresie</w:t>
            </w:r>
            <w:r w:rsidRPr="00C9699B">
              <w:rPr>
                <w:rFonts w:ascii="Lato" w:hAnsi="Lato"/>
                <w:sz w:val="20"/>
                <w:szCs w:val="20"/>
              </w:rPr>
              <w:t xml:space="preserve"> art. 6 ust. 1s i 1t</w:t>
            </w:r>
          </w:p>
        </w:tc>
        <w:tc>
          <w:tcPr>
            <w:tcW w:w="2916" w:type="dxa"/>
          </w:tcPr>
          <w:p w14:paraId="143EE03D" w14:textId="77777777" w:rsidR="009E6C01" w:rsidRPr="00C9699B" w:rsidRDefault="009E6C01" w:rsidP="00C9699B">
            <w:pPr>
              <w:pStyle w:val="Bodytext10"/>
              <w:tabs>
                <w:tab w:val="left" w:pos="426"/>
              </w:tabs>
              <w:spacing w:line="240" w:lineRule="auto"/>
              <w:ind w:firstLine="0"/>
              <w:jc w:val="both"/>
              <w:rPr>
                <w:rStyle w:val="Bodytext1"/>
                <w:rFonts w:ascii="Lato" w:hAnsi="Lato"/>
                <w:sz w:val="20"/>
                <w:szCs w:val="20"/>
              </w:rPr>
            </w:pPr>
            <w:r w:rsidRPr="00C9699B">
              <w:rPr>
                <w:rFonts w:ascii="Lato" w:hAnsi="Lato"/>
                <w:sz w:val="20"/>
                <w:szCs w:val="20"/>
              </w:rPr>
              <w:t xml:space="preserve">W ocenie resortu obrony narodowej przedstawione rozwiązania w art. 1 pkt 2 lit. b projektu w dodawanym do art. 6 ust. 1s i 1t ustawy z dnia 14 lipca 1983 r. o narodowym zasobie archiwalnym i archiwach (Dz. U. z 2020 r. poz. 164 z </w:t>
            </w:r>
            <w:proofErr w:type="spellStart"/>
            <w:r w:rsidRPr="00C9699B">
              <w:rPr>
                <w:rFonts w:ascii="Lato" w:hAnsi="Lato"/>
                <w:sz w:val="20"/>
                <w:szCs w:val="20"/>
              </w:rPr>
              <w:t>późn</w:t>
            </w:r>
            <w:proofErr w:type="spellEnd"/>
            <w:r w:rsidRPr="00C9699B">
              <w:rPr>
                <w:rFonts w:ascii="Lato" w:hAnsi="Lato"/>
                <w:sz w:val="20"/>
                <w:szCs w:val="20"/>
              </w:rPr>
              <w:t>. zm.), zwanej dalej „ustawą”, są niezrozumiałe w kontekście projektowanych przepisów art. 6 ust. 1k, 1u i 1w ustawy, w których odsyła się do rozporządzenia Ministra Kultury i Dziedzictwa Narodowego z dnia 20 października 2015 r. w sprawie klasyfikowania i kwalifikowania dokumentacji, przekazywania materiałów archiwalnych do archiwów państwowych i brakowania dokumentacji niearchiwalnej (Dz. U. z 2019 r. poz. 246). Zgodnie z przedmiotowym rozporządzeniem dokumenty są brakowane w oparciu o Jednolity Rzeczowy Wykaz Akt (JRWA), który przewiduje różne okresy przechowywania akt.</w:t>
            </w:r>
          </w:p>
        </w:tc>
        <w:tc>
          <w:tcPr>
            <w:tcW w:w="4850" w:type="dxa"/>
          </w:tcPr>
          <w:p w14:paraId="4B2D41E7" w14:textId="77777777" w:rsidR="009E6C01" w:rsidRPr="00C9699B" w:rsidRDefault="000D1968" w:rsidP="00C9699B">
            <w:pPr>
              <w:jc w:val="both"/>
              <w:rPr>
                <w:rFonts w:ascii="Lato" w:hAnsi="Lato"/>
                <w:sz w:val="20"/>
                <w:szCs w:val="20"/>
              </w:rPr>
            </w:pPr>
            <w:r>
              <w:rPr>
                <w:rFonts w:ascii="Lato" w:hAnsi="Lato"/>
                <w:sz w:val="20"/>
                <w:szCs w:val="20"/>
              </w:rPr>
              <w:t>P</w:t>
            </w:r>
            <w:r w:rsidR="009E6C01" w:rsidRPr="00C9699B">
              <w:rPr>
                <w:rFonts w:ascii="Lato" w:hAnsi="Lato"/>
                <w:sz w:val="20"/>
                <w:szCs w:val="20"/>
              </w:rPr>
              <w:t xml:space="preserve">ojawia się wątpliwość w zakresie postępowania z dokumentacją oznaczoną w JRWA symbolem B-3 i B-5, która według wspomnianej propozycji ma być przechowywana w składzie przez 2 lata. Ponadto w odniesieniu do dokumentacji oznaczonej symbolem </w:t>
            </w:r>
            <w:proofErr w:type="spellStart"/>
            <w:r w:rsidR="009E6C01" w:rsidRPr="00C9699B">
              <w:rPr>
                <w:rFonts w:ascii="Lato" w:hAnsi="Lato"/>
                <w:sz w:val="20"/>
                <w:szCs w:val="20"/>
              </w:rPr>
              <w:t>Bc</w:t>
            </w:r>
            <w:proofErr w:type="spellEnd"/>
            <w:r w:rsidR="009E6C01" w:rsidRPr="00C9699B">
              <w:rPr>
                <w:rFonts w:ascii="Lato" w:hAnsi="Lato"/>
                <w:sz w:val="20"/>
                <w:szCs w:val="20"/>
              </w:rPr>
              <w:t>, nie będzie możliwości jej wybrakowania przed upływem 2 lat.</w:t>
            </w:r>
          </w:p>
          <w:p w14:paraId="2246082C" w14:textId="77777777" w:rsidR="009E6C01" w:rsidRPr="00C9699B" w:rsidRDefault="009E6C01" w:rsidP="00C9699B">
            <w:pPr>
              <w:jc w:val="both"/>
              <w:rPr>
                <w:rFonts w:ascii="Lato" w:hAnsi="Lato"/>
                <w:sz w:val="20"/>
                <w:szCs w:val="20"/>
              </w:rPr>
            </w:pPr>
          </w:p>
          <w:p w14:paraId="73B43DDF" w14:textId="77777777" w:rsidR="009E6C01" w:rsidRPr="00C9699B" w:rsidRDefault="009E6C01" w:rsidP="00C9699B">
            <w:pPr>
              <w:jc w:val="both"/>
              <w:rPr>
                <w:rFonts w:ascii="Lato" w:hAnsi="Lato"/>
                <w:sz w:val="20"/>
                <w:szCs w:val="20"/>
              </w:rPr>
            </w:pPr>
            <w:r w:rsidRPr="00C9699B">
              <w:rPr>
                <w:rFonts w:ascii="Lato" w:hAnsi="Lato"/>
                <w:sz w:val="20"/>
                <w:szCs w:val="20"/>
              </w:rPr>
              <w:t>Wyjaśnienia wymaga również cel licznych powtórzeń analogicznych regulacji w art. 1 pkt 2 lit. b projektu w dodawanym do art. 6 ust. 1u, 1w i ust. 1k nowelizowanej ustawy.</w:t>
            </w:r>
          </w:p>
        </w:tc>
        <w:tc>
          <w:tcPr>
            <w:tcW w:w="4043" w:type="dxa"/>
          </w:tcPr>
          <w:p w14:paraId="543F208D" w14:textId="194DD35B" w:rsidR="00A70CC7" w:rsidRDefault="00A70CC7" w:rsidP="00C9699B">
            <w:pPr>
              <w:jc w:val="both"/>
              <w:rPr>
                <w:rFonts w:ascii="Lato" w:hAnsi="Lato"/>
                <w:sz w:val="20"/>
                <w:szCs w:val="20"/>
              </w:rPr>
            </w:pPr>
            <w:r>
              <w:rPr>
                <w:rFonts w:ascii="Lato" w:hAnsi="Lato"/>
                <w:sz w:val="20"/>
                <w:szCs w:val="20"/>
              </w:rPr>
              <w:t>Uwaga uwzględniona.</w:t>
            </w:r>
          </w:p>
          <w:p w14:paraId="20237A3F" w14:textId="77777777" w:rsidR="00013365" w:rsidRDefault="00013365" w:rsidP="00013365">
            <w:pPr>
              <w:jc w:val="both"/>
              <w:rPr>
                <w:rFonts w:ascii="Lato" w:hAnsi="Lato"/>
                <w:sz w:val="20"/>
                <w:szCs w:val="20"/>
              </w:rPr>
            </w:pPr>
            <w:r w:rsidRPr="00637114">
              <w:rPr>
                <w:rFonts w:ascii="Lato" w:hAnsi="Lato"/>
                <w:sz w:val="20"/>
                <w:szCs w:val="20"/>
              </w:rPr>
              <w:t>W wyniku zmian wprowadzonych do projektu ustawy kwestie poruszone w tej uwadze są obecnie uregulowane w art. 6 ust. 1</w:t>
            </w:r>
            <w:r>
              <w:rPr>
                <w:rFonts w:ascii="Lato" w:hAnsi="Lato"/>
                <w:sz w:val="20"/>
                <w:szCs w:val="20"/>
              </w:rPr>
              <w:t>n</w:t>
            </w:r>
            <w:r w:rsidRPr="00637114">
              <w:rPr>
                <w:rFonts w:ascii="Lato" w:hAnsi="Lato"/>
                <w:sz w:val="20"/>
                <w:szCs w:val="20"/>
              </w:rPr>
              <w:t xml:space="preserve"> i 1</w:t>
            </w:r>
            <w:r>
              <w:rPr>
                <w:rFonts w:ascii="Lato" w:hAnsi="Lato"/>
                <w:sz w:val="20"/>
                <w:szCs w:val="20"/>
              </w:rPr>
              <w:t>o</w:t>
            </w:r>
            <w:r w:rsidRPr="00637114">
              <w:rPr>
                <w:rFonts w:ascii="Lato" w:hAnsi="Lato"/>
                <w:sz w:val="20"/>
                <w:szCs w:val="20"/>
              </w:rPr>
              <w:t xml:space="preserve"> zaktualizowanej wersji projektu ustawy.</w:t>
            </w:r>
          </w:p>
          <w:p w14:paraId="6AA7F0D3" w14:textId="77777777" w:rsidR="00013365" w:rsidRDefault="00013365" w:rsidP="00C9699B">
            <w:pPr>
              <w:jc w:val="both"/>
              <w:rPr>
                <w:rFonts w:ascii="Lato" w:hAnsi="Lato"/>
                <w:sz w:val="20"/>
                <w:szCs w:val="20"/>
              </w:rPr>
            </w:pPr>
          </w:p>
          <w:p w14:paraId="07A6C525" w14:textId="2A53A471" w:rsidR="009E6C01" w:rsidRDefault="00A70CC7" w:rsidP="00C9699B">
            <w:pPr>
              <w:jc w:val="both"/>
              <w:rPr>
                <w:rFonts w:ascii="Lato" w:hAnsi="Lato"/>
                <w:sz w:val="20"/>
                <w:szCs w:val="20"/>
              </w:rPr>
            </w:pPr>
            <w:r>
              <w:rPr>
                <w:rFonts w:ascii="Lato" w:hAnsi="Lato"/>
                <w:sz w:val="20"/>
                <w:szCs w:val="20"/>
              </w:rPr>
              <w:t xml:space="preserve">W </w:t>
            </w:r>
            <w:r w:rsidRPr="00C9699B">
              <w:rPr>
                <w:rFonts w:ascii="Lato" w:hAnsi="Lato"/>
                <w:sz w:val="20"/>
                <w:szCs w:val="20"/>
              </w:rPr>
              <w:t>art. 1 pkt 2 lit. b projektu</w:t>
            </w:r>
            <w:r w:rsidR="00970678">
              <w:rPr>
                <w:rFonts w:ascii="Lato" w:hAnsi="Lato"/>
                <w:sz w:val="20"/>
                <w:szCs w:val="20"/>
              </w:rPr>
              <w:t>,</w:t>
            </w:r>
            <w:r w:rsidRPr="00C9699B">
              <w:rPr>
                <w:rFonts w:ascii="Lato" w:hAnsi="Lato"/>
                <w:sz w:val="20"/>
                <w:szCs w:val="20"/>
              </w:rPr>
              <w:t xml:space="preserve"> w dodawanym do art. 6 </w:t>
            </w:r>
            <w:r w:rsidR="00970678" w:rsidRPr="003A57E4">
              <w:rPr>
                <w:rFonts w:ascii="Lato" w:hAnsi="Lato"/>
                <w:sz w:val="20"/>
                <w:szCs w:val="20"/>
              </w:rPr>
              <w:t>ustawy</w:t>
            </w:r>
            <w:r w:rsidR="00970678" w:rsidRPr="00C9699B">
              <w:rPr>
                <w:rFonts w:ascii="Lato" w:hAnsi="Lato"/>
                <w:sz w:val="20"/>
                <w:szCs w:val="20"/>
              </w:rPr>
              <w:t xml:space="preserve"> </w:t>
            </w:r>
            <w:r w:rsidR="00970678" w:rsidRPr="003A57E4">
              <w:rPr>
                <w:rFonts w:ascii="Lato" w:hAnsi="Lato"/>
                <w:sz w:val="20"/>
                <w:szCs w:val="20"/>
              </w:rPr>
              <w:t xml:space="preserve">o narodowym </w:t>
            </w:r>
            <w:r w:rsidR="00970678" w:rsidRPr="00C9699B">
              <w:rPr>
                <w:rFonts w:ascii="Lato" w:hAnsi="Lato"/>
                <w:sz w:val="20"/>
                <w:szCs w:val="20"/>
              </w:rPr>
              <w:t xml:space="preserve">zasobie archiwalnym i archiwach </w:t>
            </w:r>
            <w:r w:rsidRPr="00C9699B">
              <w:rPr>
                <w:rFonts w:ascii="Lato" w:hAnsi="Lato"/>
                <w:sz w:val="20"/>
                <w:szCs w:val="20"/>
              </w:rPr>
              <w:t>ust</w:t>
            </w:r>
            <w:r w:rsidRPr="003A57E4">
              <w:rPr>
                <w:rFonts w:ascii="Lato" w:hAnsi="Lato"/>
                <w:sz w:val="20"/>
                <w:szCs w:val="20"/>
              </w:rPr>
              <w:t>. 1</w:t>
            </w:r>
            <w:r w:rsidR="003A57E4" w:rsidRPr="003A57E4">
              <w:rPr>
                <w:rFonts w:ascii="Lato" w:hAnsi="Lato"/>
                <w:sz w:val="20"/>
                <w:szCs w:val="20"/>
              </w:rPr>
              <w:t>n</w:t>
            </w:r>
            <w:r w:rsidRPr="003A57E4">
              <w:rPr>
                <w:rFonts w:ascii="Lato" w:hAnsi="Lato"/>
                <w:sz w:val="20"/>
                <w:szCs w:val="20"/>
              </w:rPr>
              <w:t xml:space="preserve"> i 1</w:t>
            </w:r>
            <w:r w:rsidR="003A57E4" w:rsidRPr="003A57E4">
              <w:rPr>
                <w:rFonts w:ascii="Lato" w:hAnsi="Lato"/>
                <w:sz w:val="20"/>
                <w:szCs w:val="20"/>
              </w:rPr>
              <w:t>o</w:t>
            </w:r>
            <w:r w:rsidRPr="003A57E4">
              <w:rPr>
                <w:rFonts w:ascii="Lato" w:hAnsi="Lato"/>
                <w:sz w:val="20"/>
                <w:szCs w:val="20"/>
              </w:rPr>
              <w:t xml:space="preserve"> </w:t>
            </w:r>
            <w:r w:rsidR="00D21790">
              <w:rPr>
                <w:rFonts w:ascii="Lato" w:hAnsi="Lato"/>
                <w:sz w:val="20"/>
                <w:szCs w:val="20"/>
              </w:rPr>
              <w:t xml:space="preserve">projektodawca </w:t>
            </w:r>
            <w:r>
              <w:rPr>
                <w:rFonts w:ascii="Lato" w:hAnsi="Lato"/>
                <w:sz w:val="20"/>
                <w:szCs w:val="20"/>
              </w:rPr>
              <w:t>odnosi się do dokumentów zgromadzonych w składzie chronologicznym i składzie informatycznych nośników danych</w:t>
            </w:r>
            <w:r w:rsidR="00F2219F">
              <w:rPr>
                <w:rFonts w:ascii="Lato" w:hAnsi="Lato"/>
                <w:sz w:val="20"/>
                <w:szCs w:val="20"/>
              </w:rPr>
              <w:t>,</w:t>
            </w:r>
            <w:r>
              <w:rPr>
                <w:rFonts w:ascii="Lato" w:hAnsi="Lato"/>
                <w:sz w:val="20"/>
                <w:szCs w:val="20"/>
              </w:rPr>
              <w:t xml:space="preserve"> wskazuj</w:t>
            </w:r>
            <w:r w:rsidR="00F2219F">
              <w:rPr>
                <w:rFonts w:ascii="Lato" w:hAnsi="Lato"/>
                <w:sz w:val="20"/>
                <w:szCs w:val="20"/>
              </w:rPr>
              <w:t>ąc</w:t>
            </w:r>
            <w:r>
              <w:rPr>
                <w:rFonts w:ascii="Lato" w:hAnsi="Lato"/>
                <w:sz w:val="20"/>
                <w:szCs w:val="20"/>
              </w:rPr>
              <w:t xml:space="preserve"> okres, po którym można wybrakować dokumenty zgromadzone w ww. składach</w:t>
            </w:r>
            <w:r w:rsidR="0068503C">
              <w:rPr>
                <w:rFonts w:ascii="Lato" w:hAnsi="Lato"/>
                <w:sz w:val="20"/>
                <w:szCs w:val="20"/>
              </w:rPr>
              <w:t xml:space="preserve"> właśnie  w</w:t>
            </w:r>
            <w:r w:rsidR="00970678">
              <w:rPr>
                <w:rFonts w:ascii="Lato" w:hAnsi="Lato"/>
                <w:sz w:val="20"/>
                <w:szCs w:val="20"/>
              </w:rPr>
              <w:t> </w:t>
            </w:r>
            <w:r w:rsidR="0068503C">
              <w:rPr>
                <w:rFonts w:ascii="Lato" w:hAnsi="Lato"/>
                <w:sz w:val="20"/>
                <w:szCs w:val="20"/>
              </w:rPr>
              <w:t>oparciu o wprowadzony przepis.</w:t>
            </w:r>
          </w:p>
          <w:p w14:paraId="64B69590" w14:textId="494CEC7B" w:rsidR="0068503C" w:rsidRPr="00C9699B" w:rsidRDefault="0068503C" w:rsidP="00E55F2B">
            <w:pPr>
              <w:jc w:val="both"/>
              <w:rPr>
                <w:rFonts w:ascii="Lato" w:hAnsi="Lato"/>
                <w:sz w:val="20"/>
                <w:szCs w:val="20"/>
              </w:rPr>
            </w:pPr>
          </w:p>
        </w:tc>
      </w:tr>
      <w:tr w:rsidR="00B86B3F" w:rsidRPr="00C9699B" w14:paraId="182723B0" w14:textId="77777777" w:rsidTr="0020229A">
        <w:tc>
          <w:tcPr>
            <w:tcW w:w="548" w:type="dxa"/>
          </w:tcPr>
          <w:p w14:paraId="1D9AD8F6" w14:textId="77777777" w:rsidR="00B86B3F" w:rsidRPr="00C9699B" w:rsidRDefault="007E14A6" w:rsidP="00C9699B">
            <w:pPr>
              <w:jc w:val="both"/>
              <w:rPr>
                <w:rFonts w:ascii="Lato" w:hAnsi="Lato"/>
                <w:sz w:val="20"/>
                <w:szCs w:val="20"/>
              </w:rPr>
            </w:pPr>
            <w:r>
              <w:rPr>
                <w:rFonts w:ascii="Lato" w:hAnsi="Lato"/>
                <w:sz w:val="20"/>
                <w:szCs w:val="20"/>
              </w:rPr>
              <w:t>12</w:t>
            </w:r>
          </w:p>
        </w:tc>
        <w:tc>
          <w:tcPr>
            <w:tcW w:w="1632" w:type="dxa"/>
          </w:tcPr>
          <w:p w14:paraId="58822637" w14:textId="77777777" w:rsidR="00B86B3F" w:rsidRPr="00C9699B" w:rsidRDefault="00B86B3F" w:rsidP="00C9699B">
            <w:pPr>
              <w:jc w:val="both"/>
              <w:rPr>
                <w:rFonts w:ascii="Lato" w:hAnsi="Lato" w:cs="Calibri"/>
                <w:sz w:val="20"/>
                <w:szCs w:val="20"/>
              </w:rPr>
            </w:pPr>
            <w:r w:rsidRPr="00C9699B">
              <w:rPr>
                <w:rFonts w:ascii="Lato" w:hAnsi="Lato" w:cs="Calibri"/>
                <w:sz w:val="20"/>
                <w:szCs w:val="20"/>
              </w:rPr>
              <w:t>Koordynator Służb Specjalnych</w:t>
            </w:r>
          </w:p>
        </w:tc>
        <w:tc>
          <w:tcPr>
            <w:tcW w:w="1741" w:type="dxa"/>
          </w:tcPr>
          <w:p w14:paraId="1400E573" w14:textId="7D028F94" w:rsidR="00B86B3F" w:rsidRPr="00C9699B" w:rsidRDefault="00B86B3F" w:rsidP="00C9699B">
            <w:pPr>
              <w:jc w:val="both"/>
              <w:rPr>
                <w:rFonts w:ascii="Lato" w:hAnsi="Lato"/>
                <w:sz w:val="20"/>
                <w:szCs w:val="20"/>
              </w:rPr>
            </w:pPr>
            <w:r w:rsidRPr="00C9699B">
              <w:rPr>
                <w:rFonts w:ascii="Lato" w:hAnsi="Lato"/>
                <w:sz w:val="20"/>
                <w:szCs w:val="20"/>
              </w:rPr>
              <w:t>art. 1 pkt 2 lit. b</w:t>
            </w:r>
            <w:r w:rsidR="008D3D86">
              <w:rPr>
                <w:rFonts w:ascii="Lato" w:hAnsi="Lato"/>
                <w:sz w:val="20"/>
                <w:szCs w:val="20"/>
              </w:rPr>
              <w:t xml:space="preserve"> projektu w zakresie art. 6 ust. 1p</w:t>
            </w:r>
          </w:p>
        </w:tc>
        <w:tc>
          <w:tcPr>
            <w:tcW w:w="2916" w:type="dxa"/>
          </w:tcPr>
          <w:p w14:paraId="016F1B9D" w14:textId="77777777" w:rsidR="00B86B3F" w:rsidRPr="00C9699B" w:rsidRDefault="00B86B3F" w:rsidP="00C9699B">
            <w:pPr>
              <w:jc w:val="both"/>
              <w:rPr>
                <w:rFonts w:ascii="Lato" w:hAnsi="Lato"/>
                <w:sz w:val="20"/>
                <w:szCs w:val="20"/>
              </w:rPr>
            </w:pPr>
            <w:r w:rsidRPr="00C9699B">
              <w:rPr>
                <w:rFonts w:ascii="Lato" w:hAnsi="Lato"/>
                <w:sz w:val="20"/>
                <w:szCs w:val="20"/>
              </w:rPr>
              <w:t xml:space="preserve">Należy zwrócić uwagę na przepis dodany w ust. 1p w art. 1 pkt 2 lit. b projektu ustawy (art. 6 ust. 1p ustawy o narodowym zasobie archiwalnym i archiwach), wprowadzający obligatoryjność gromadzenia w składzie chronologicznym wszystkich dokumentów sporządzanych w postaci innej </w:t>
            </w:r>
            <w:r w:rsidRPr="00C9699B">
              <w:rPr>
                <w:rFonts w:ascii="Lato" w:hAnsi="Lato"/>
                <w:sz w:val="20"/>
                <w:szCs w:val="20"/>
              </w:rPr>
              <w:lastRenderedPageBreak/>
              <w:t>niż elektroniczna. Biorąc pod uwagę specyfikę realizowanych przez służby specjalne zadań, które w przeważającej mierze oparte są o dokumentację papierową, należałoby odstąpić od obowiązkowego stosowania ww. procedury. Wobec powyższego, proponuję nadanie w art. 6 ust. 1p następującego brzmienia:</w:t>
            </w:r>
          </w:p>
          <w:p w14:paraId="1E82F74E" w14:textId="77777777" w:rsidR="00B86B3F" w:rsidRPr="00C9699B" w:rsidRDefault="00B86B3F" w:rsidP="00C9699B">
            <w:pPr>
              <w:jc w:val="both"/>
              <w:rPr>
                <w:rFonts w:ascii="Lato" w:hAnsi="Lato"/>
                <w:sz w:val="20"/>
                <w:szCs w:val="20"/>
              </w:rPr>
            </w:pPr>
          </w:p>
          <w:p w14:paraId="215637B1" w14:textId="77777777" w:rsidR="00B86B3F" w:rsidRPr="00C9699B" w:rsidRDefault="00B86B3F" w:rsidP="00C9699B">
            <w:pPr>
              <w:jc w:val="both"/>
              <w:rPr>
                <w:rFonts w:ascii="Lato" w:hAnsi="Lato"/>
                <w:sz w:val="20"/>
                <w:szCs w:val="20"/>
              </w:rPr>
            </w:pPr>
            <w:r w:rsidRPr="00C9699B">
              <w:rPr>
                <w:rFonts w:ascii="Lato" w:hAnsi="Lato"/>
                <w:sz w:val="20"/>
                <w:szCs w:val="20"/>
              </w:rPr>
              <w:t>„1p. Dokumenty sporządzone w postaci innej niż elektroniczna mogą być gromadzone w składzie chronologicznym. ”.</w:t>
            </w:r>
          </w:p>
          <w:p w14:paraId="03A343CE" w14:textId="77777777" w:rsidR="00B86B3F" w:rsidRPr="00C9699B" w:rsidRDefault="00B86B3F" w:rsidP="00C9699B">
            <w:pPr>
              <w:jc w:val="both"/>
              <w:rPr>
                <w:rFonts w:ascii="Lato" w:hAnsi="Lato"/>
                <w:sz w:val="20"/>
                <w:szCs w:val="20"/>
              </w:rPr>
            </w:pPr>
          </w:p>
          <w:p w14:paraId="296CDE09" w14:textId="77777777" w:rsidR="00B86B3F" w:rsidRPr="00C9699B" w:rsidRDefault="00B86B3F" w:rsidP="00C9699B">
            <w:pPr>
              <w:jc w:val="both"/>
              <w:rPr>
                <w:rFonts w:ascii="Lato" w:hAnsi="Lato"/>
                <w:sz w:val="20"/>
                <w:szCs w:val="20"/>
              </w:rPr>
            </w:pPr>
          </w:p>
        </w:tc>
        <w:tc>
          <w:tcPr>
            <w:tcW w:w="4850" w:type="dxa"/>
          </w:tcPr>
          <w:p w14:paraId="508ED732" w14:textId="77777777" w:rsidR="00B86B3F" w:rsidRPr="00C9699B" w:rsidRDefault="00B86B3F" w:rsidP="00C9699B">
            <w:pPr>
              <w:jc w:val="both"/>
              <w:rPr>
                <w:rFonts w:ascii="Lato" w:hAnsi="Lato"/>
                <w:sz w:val="20"/>
                <w:szCs w:val="20"/>
              </w:rPr>
            </w:pPr>
          </w:p>
        </w:tc>
        <w:tc>
          <w:tcPr>
            <w:tcW w:w="4043" w:type="dxa"/>
          </w:tcPr>
          <w:p w14:paraId="18D6D40B" w14:textId="77777777" w:rsidR="00B86B3F" w:rsidRDefault="00411752" w:rsidP="00C9699B">
            <w:pPr>
              <w:jc w:val="both"/>
              <w:rPr>
                <w:rFonts w:ascii="Lato" w:hAnsi="Lato"/>
                <w:sz w:val="20"/>
                <w:szCs w:val="20"/>
              </w:rPr>
            </w:pPr>
            <w:r>
              <w:rPr>
                <w:rFonts w:ascii="Lato" w:hAnsi="Lato"/>
                <w:sz w:val="20"/>
                <w:szCs w:val="20"/>
              </w:rPr>
              <w:t>Uwaga nieuwzględniona.</w:t>
            </w:r>
          </w:p>
          <w:p w14:paraId="5B1D0411" w14:textId="77777777" w:rsidR="00411752" w:rsidRDefault="00411752" w:rsidP="00C9699B">
            <w:pPr>
              <w:jc w:val="both"/>
              <w:rPr>
                <w:rFonts w:ascii="Lato" w:hAnsi="Lato"/>
                <w:sz w:val="20"/>
                <w:szCs w:val="20"/>
              </w:rPr>
            </w:pPr>
          </w:p>
          <w:p w14:paraId="12E28C25" w14:textId="02F31F6D" w:rsidR="00411752" w:rsidRPr="00C9699B" w:rsidRDefault="00411752" w:rsidP="00C9699B">
            <w:pPr>
              <w:jc w:val="both"/>
              <w:rPr>
                <w:rFonts w:ascii="Lato" w:hAnsi="Lato"/>
                <w:sz w:val="20"/>
                <w:szCs w:val="20"/>
              </w:rPr>
            </w:pPr>
            <w:r>
              <w:rPr>
                <w:rFonts w:ascii="Lato" w:hAnsi="Lato"/>
                <w:sz w:val="20"/>
                <w:szCs w:val="20"/>
              </w:rPr>
              <w:t>Składy chronologiczne występują  w</w:t>
            </w:r>
            <w:r w:rsidR="00703771">
              <w:rPr>
                <w:rFonts w:ascii="Lato" w:hAnsi="Lato"/>
                <w:sz w:val="20"/>
                <w:szCs w:val="20"/>
              </w:rPr>
              <w:t> </w:t>
            </w:r>
            <w:r>
              <w:rPr>
                <w:rFonts w:ascii="Lato" w:hAnsi="Lato"/>
                <w:sz w:val="20"/>
                <w:szCs w:val="20"/>
              </w:rPr>
              <w:t xml:space="preserve">jednostkach, w których funkcjonuje elektroniczne zarządzanie dokumentacją. </w:t>
            </w:r>
            <w:r w:rsidR="00FB0610">
              <w:rPr>
                <w:rFonts w:ascii="Lato" w:hAnsi="Lato"/>
                <w:sz w:val="20"/>
                <w:szCs w:val="20"/>
              </w:rPr>
              <w:t xml:space="preserve">W składach chronologicznych </w:t>
            </w:r>
            <w:r>
              <w:rPr>
                <w:rFonts w:ascii="Lato" w:hAnsi="Lato"/>
                <w:sz w:val="20"/>
                <w:szCs w:val="20"/>
              </w:rPr>
              <w:t xml:space="preserve">odkładane są jedynie dokumenty papierowe, które dotyczą spraw prowadzonych </w:t>
            </w:r>
            <w:r w:rsidR="00013365">
              <w:rPr>
                <w:rFonts w:ascii="Lato" w:hAnsi="Lato"/>
                <w:sz w:val="20"/>
                <w:szCs w:val="20"/>
              </w:rPr>
              <w:t>wyłącznie</w:t>
            </w:r>
            <w:r>
              <w:rPr>
                <w:rFonts w:ascii="Lato" w:hAnsi="Lato"/>
                <w:sz w:val="20"/>
                <w:szCs w:val="20"/>
              </w:rPr>
              <w:t xml:space="preserve"> w systemie elektronicznego zarządzania dokumentacją.  </w:t>
            </w:r>
          </w:p>
        </w:tc>
      </w:tr>
      <w:tr w:rsidR="00B86B3F" w:rsidRPr="00C9699B" w14:paraId="4D20CFA2" w14:textId="77777777" w:rsidTr="0020229A">
        <w:tc>
          <w:tcPr>
            <w:tcW w:w="548" w:type="dxa"/>
          </w:tcPr>
          <w:p w14:paraId="3090CBEA" w14:textId="77777777" w:rsidR="00B86B3F" w:rsidRPr="00C9699B" w:rsidRDefault="007E14A6" w:rsidP="00C9699B">
            <w:pPr>
              <w:jc w:val="both"/>
              <w:rPr>
                <w:rFonts w:ascii="Lato" w:hAnsi="Lato"/>
                <w:sz w:val="20"/>
                <w:szCs w:val="20"/>
              </w:rPr>
            </w:pPr>
            <w:r>
              <w:rPr>
                <w:rFonts w:ascii="Lato" w:hAnsi="Lato"/>
                <w:sz w:val="20"/>
                <w:szCs w:val="20"/>
              </w:rPr>
              <w:t>13</w:t>
            </w:r>
          </w:p>
        </w:tc>
        <w:tc>
          <w:tcPr>
            <w:tcW w:w="1632" w:type="dxa"/>
          </w:tcPr>
          <w:p w14:paraId="3DEB9398" w14:textId="77777777" w:rsidR="00B86B3F" w:rsidRPr="00C9699B" w:rsidRDefault="00333D1A" w:rsidP="00C9699B">
            <w:pPr>
              <w:jc w:val="both"/>
              <w:rPr>
                <w:rFonts w:ascii="Lato" w:hAnsi="Lato"/>
                <w:sz w:val="20"/>
                <w:szCs w:val="20"/>
              </w:rPr>
            </w:pPr>
            <w:r>
              <w:rPr>
                <w:rFonts w:ascii="Lato" w:hAnsi="Lato"/>
                <w:sz w:val="20"/>
                <w:szCs w:val="20"/>
              </w:rPr>
              <w:t xml:space="preserve">Rządowe </w:t>
            </w:r>
            <w:r w:rsidR="00BF50CA" w:rsidRPr="00C9699B">
              <w:rPr>
                <w:rFonts w:ascii="Lato" w:hAnsi="Lato"/>
                <w:sz w:val="20"/>
                <w:szCs w:val="20"/>
              </w:rPr>
              <w:t>Centrum Legislacji</w:t>
            </w:r>
          </w:p>
        </w:tc>
        <w:tc>
          <w:tcPr>
            <w:tcW w:w="1741" w:type="dxa"/>
          </w:tcPr>
          <w:p w14:paraId="118A01EB" w14:textId="36E44DD4" w:rsidR="00B86B3F" w:rsidRPr="00C9699B" w:rsidRDefault="00B86B3F" w:rsidP="00703771">
            <w:pPr>
              <w:jc w:val="both"/>
              <w:rPr>
                <w:rFonts w:ascii="Lato" w:hAnsi="Lato"/>
                <w:sz w:val="20"/>
                <w:szCs w:val="20"/>
              </w:rPr>
            </w:pPr>
            <w:r w:rsidRPr="00C9699B">
              <w:rPr>
                <w:rFonts w:ascii="Lato" w:hAnsi="Lato"/>
                <w:sz w:val="20"/>
                <w:szCs w:val="20"/>
              </w:rPr>
              <w:t xml:space="preserve">art. 1 w pkt 2 lit. b projektu </w:t>
            </w:r>
            <w:r w:rsidR="00EA0300">
              <w:rPr>
                <w:rFonts w:ascii="Lato" w:hAnsi="Lato"/>
                <w:sz w:val="20"/>
                <w:szCs w:val="20"/>
              </w:rPr>
              <w:t>w zakresie</w:t>
            </w:r>
            <w:r w:rsidR="00EA0300" w:rsidRPr="00C9699B">
              <w:rPr>
                <w:rFonts w:ascii="Lato" w:hAnsi="Lato"/>
                <w:sz w:val="20"/>
                <w:szCs w:val="20"/>
              </w:rPr>
              <w:t xml:space="preserve"> </w:t>
            </w:r>
            <w:r w:rsidRPr="00C9699B">
              <w:rPr>
                <w:rFonts w:ascii="Lato" w:hAnsi="Lato"/>
                <w:sz w:val="20"/>
                <w:szCs w:val="20"/>
              </w:rPr>
              <w:t>art. 6 ust. 1za</w:t>
            </w:r>
          </w:p>
        </w:tc>
        <w:tc>
          <w:tcPr>
            <w:tcW w:w="2916" w:type="dxa"/>
          </w:tcPr>
          <w:p w14:paraId="767843B9" w14:textId="77777777" w:rsidR="00B86B3F" w:rsidRPr="00C9699B" w:rsidRDefault="00B86B3F" w:rsidP="00C9699B">
            <w:pPr>
              <w:jc w:val="both"/>
              <w:rPr>
                <w:rFonts w:ascii="Lato" w:hAnsi="Lato"/>
                <w:sz w:val="20"/>
                <w:szCs w:val="20"/>
              </w:rPr>
            </w:pPr>
            <w:r w:rsidRPr="00C9699B">
              <w:rPr>
                <w:rFonts w:ascii="Lato" w:hAnsi="Lato"/>
                <w:sz w:val="20"/>
                <w:szCs w:val="20"/>
              </w:rPr>
              <w:t>W dodawanym w art. 1 w pkt 2 w lit. b projektu przepisie art. 6 ust. 1za ustawy powołano błędne odesłanie do ust. 1t.</w:t>
            </w:r>
          </w:p>
        </w:tc>
        <w:tc>
          <w:tcPr>
            <w:tcW w:w="4850" w:type="dxa"/>
          </w:tcPr>
          <w:p w14:paraId="7ECB089D" w14:textId="77777777" w:rsidR="00B86B3F" w:rsidRPr="00C9699B" w:rsidRDefault="00B86B3F" w:rsidP="00C9699B">
            <w:pPr>
              <w:jc w:val="both"/>
              <w:rPr>
                <w:rFonts w:ascii="Lato" w:hAnsi="Lato"/>
                <w:sz w:val="20"/>
                <w:szCs w:val="20"/>
              </w:rPr>
            </w:pPr>
            <w:r w:rsidRPr="00C9699B">
              <w:rPr>
                <w:rFonts w:ascii="Lato" w:hAnsi="Lato"/>
                <w:sz w:val="20"/>
                <w:szCs w:val="20"/>
              </w:rPr>
              <w:t>Przywołany przepis nie dotyczy brakowania dokumentów, a ich przechowywania (brakowania dotyczy ust. 1w).</w:t>
            </w:r>
          </w:p>
        </w:tc>
        <w:tc>
          <w:tcPr>
            <w:tcW w:w="4043" w:type="dxa"/>
          </w:tcPr>
          <w:p w14:paraId="434EEB23" w14:textId="2954CBE9" w:rsidR="00B86B3F" w:rsidRDefault="00915399" w:rsidP="00C9699B">
            <w:pPr>
              <w:jc w:val="both"/>
              <w:rPr>
                <w:rFonts w:ascii="Lato" w:hAnsi="Lato"/>
                <w:sz w:val="20"/>
                <w:szCs w:val="20"/>
              </w:rPr>
            </w:pPr>
            <w:r>
              <w:rPr>
                <w:rFonts w:ascii="Lato" w:hAnsi="Lato"/>
                <w:sz w:val="20"/>
                <w:szCs w:val="20"/>
              </w:rPr>
              <w:t>Uwaga uwzględniona</w:t>
            </w:r>
          </w:p>
          <w:p w14:paraId="761FDBD3" w14:textId="0A40AF5B" w:rsidR="00265105" w:rsidRDefault="00265105" w:rsidP="00C9699B">
            <w:pPr>
              <w:jc w:val="both"/>
              <w:rPr>
                <w:rFonts w:ascii="Lato" w:hAnsi="Lato"/>
                <w:sz w:val="20"/>
                <w:szCs w:val="20"/>
              </w:rPr>
            </w:pPr>
            <w:r w:rsidRPr="00265105">
              <w:rPr>
                <w:rFonts w:ascii="Lato" w:hAnsi="Lato"/>
                <w:sz w:val="20"/>
                <w:szCs w:val="20"/>
              </w:rPr>
              <w:t>W wyniku zmian wprowadzonych do projektu ustawy kwestie poruszone w tej uwadze są obecnie uregulowane w art. 6 ust.</w:t>
            </w:r>
            <w:r w:rsidR="00496AEF">
              <w:rPr>
                <w:rFonts w:ascii="Lato" w:hAnsi="Lato"/>
                <w:sz w:val="20"/>
                <w:szCs w:val="20"/>
              </w:rPr>
              <w:t xml:space="preserve"> 1r </w:t>
            </w:r>
            <w:r w:rsidRPr="00265105">
              <w:rPr>
                <w:rFonts w:ascii="Lato" w:hAnsi="Lato"/>
                <w:sz w:val="20"/>
                <w:szCs w:val="20"/>
              </w:rPr>
              <w:t>zaktualizowanej wersji projektu ustawy</w:t>
            </w:r>
            <w:r w:rsidR="00A1081F">
              <w:rPr>
                <w:rFonts w:ascii="Lato" w:hAnsi="Lato"/>
                <w:sz w:val="20"/>
                <w:szCs w:val="20"/>
              </w:rPr>
              <w:t>:</w:t>
            </w:r>
          </w:p>
          <w:p w14:paraId="4E166B57" w14:textId="0BF5DEA6" w:rsidR="00344CD4" w:rsidRPr="00A1081F" w:rsidRDefault="00EA0300" w:rsidP="002D626F">
            <w:pPr>
              <w:jc w:val="both"/>
              <w:rPr>
                <w:rFonts w:ascii="Lato" w:hAnsi="Lato"/>
                <w:b/>
                <w:bCs/>
                <w:i/>
                <w:iCs/>
                <w:sz w:val="20"/>
                <w:szCs w:val="20"/>
              </w:rPr>
            </w:pPr>
            <w:r>
              <w:rPr>
                <w:rFonts w:ascii="Lato" w:hAnsi="Lato"/>
                <w:sz w:val="20"/>
                <w:szCs w:val="20"/>
              </w:rPr>
              <w:t>„</w:t>
            </w:r>
            <w:r w:rsidR="002D626F" w:rsidRPr="002D626F">
              <w:rPr>
                <w:rFonts w:ascii="Lato" w:hAnsi="Lato"/>
                <w:sz w:val="20"/>
                <w:szCs w:val="20"/>
              </w:rPr>
              <w:t>1r. Brakując dokumenty elektroniczne, o których mowa w ust. 1c,</w:t>
            </w:r>
            <w:r w:rsidR="00483721">
              <w:rPr>
                <w:rFonts w:ascii="Lato" w:hAnsi="Lato"/>
                <w:sz w:val="20"/>
                <w:szCs w:val="20"/>
              </w:rPr>
              <w:t xml:space="preserve"> stanowiące dokumentację niearchiwalną,</w:t>
            </w:r>
            <w:r w:rsidR="002D626F" w:rsidRPr="002D626F">
              <w:rPr>
                <w:rFonts w:ascii="Lato" w:hAnsi="Lato"/>
                <w:sz w:val="20"/>
                <w:szCs w:val="20"/>
              </w:rPr>
              <w:t xml:space="preserve"> można zniszczyć ich odpowiedniki zgromadzone w składzie chronologicznym lub w składzie informatycznych nośników danych bez sporządzania odrębnego spisu, o ile nie zostały już one wybrakowane zgodnie z ust. 1n i 1o.</w:t>
            </w:r>
            <w:r>
              <w:rPr>
                <w:rFonts w:ascii="Lato" w:hAnsi="Lato"/>
                <w:sz w:val="20"/>
                <w:szCs w:val="20"/>
              </w:rPr>
              <w:t>”</w:t>
            </w:r>
          </w:p>
        </w:tc>
      </w:tr>
      <w:tr w:rsidR="001D05D5" w:rsidRPr="00C9699B" w14:paraId="66090897" w14:textId="77777777" w:rsidTr="0020229A">
        <w:tc>
          <w:tcPr>
            <w:tcW w:w="548" w:type="dxa"/>
          </w:tcPr>
          <w:p w14:paraId="7ECA4A52" w14:textId="77777777" w:rsidR="001D05D5" w:rsidRPr="00C9699B" w:rsidRDefault="007E14A6" w:rsidP="00C9699B">
            <w:pPr>
              <w:jc w:val="both"/>
              <w:rPr>
                <w:rFonts w:ascii="Lato" w:hAnsi="Lato"/>
                <w:sz w:val="20"/>
                <w:szCs w:val="20"/>
              </w:rPr>
            </w:pPr>
            <w:r>
              <w:rPr>
                <w:rFonts w:ascii="Lato" w:hAnsi="Lato"/>
                <w:sz w:val="20"/>
                <w:szCs w:val="20"/>
              </w:rPr>
              <w:t>14</w:t>
            </w:r>
          </w:p>
        </w:tc>
        <w:tc>
          <w:tcPr>
            <w:tcW w:w="1632" w:type="dxa"/>
          </w:tcPr>
          <w:p w14:paraId="31922F24" w14:textId="77777777" w:rsidR="001D05D5" w:rsidRPr="00C9699B" w:rsidRDefault="00333D1A" w:rsidP="00C9699B">
            <w:pPr>
              <w:jc w:val="both"/>
              <w:rPr>
                <w:rFonts w:ascii="Lato" w:hAnsi="Lato" w:cs="Calibri"/>
                <w:sz w:val="20"/>
                <w:szCs w:val="20"/>
              </w:rPr>
            </w:pPr>
            <w:r>
              <w:rPr>
                <w:rFonts w:ascii="Lato" w:hAnsi="Lato"/>
                <w:sz w:val="20"/>
                <w:szCs w:val="20"/>
              </w:rPr>
              <w:t xml:space="preserve">Rządowe </w:t>
            </w:r>
            <w:r w:rsidR="00BF50CA" w:rsidRPr="00C9699B">
              <w:rPr>
                <w:rFonts w:ascii="Lato" w:hAnsi="Lato"/>
                <w:sz w:val="20"/>
                <w:szCs w:val="20"/>
              </w:rPr>
              <w:t>Centrum Legislacji</w:t>
            </w:r>
          </w:p>
        </w:tc>
        <w:tc>
          <w:tcPr>
            <w:tcW w:w="1741" w:type="dxa"/>
          </w:tcPr>
          <w:p w14:paraId="50273B96" w14:textId="29276582" w:rsidR="001D05D5" w:rsidRPr="00C9699B" w:rsidRDefault="001D05D5" w:rsidP="00703771">
            <w:pPr>
              <w:jc w:val="both"/>
              <w:rPr>
                <w:rFonts w:ascii="Lato" w:hAnsi="Lato"/>
                <w:sz w:val="20"/>
                <w:szCs w:val="20"/>
              </w:rPr>
            </w:pPr>
            <w:r w:rsidRPr="00C9699B">
              <w:rPr>
                <w:rFonts w:ascii="Lato" w:hAnsi="Lato"/>
                <w:sz w:val="20"/>
                <w:szCs w:val="20"/>
              </w:rPr>
              <w:t xml:space="preserve">art. 1 w pkt 2 lit. b projektu </w:t>
            </w:r>
            <w:r w:rsidR="00896B00">
              <w:rPr>
                <w:rFonts w:ascii="Lato" w:hAnsi="Lato"/>
                <w:sz w:val="20"/>
                <w:szCs w:val="20"/>
              </w:rPr>
              <w:t>w zakresie</w:t>
            </w:r>
            <w:r w:rsidRPr="00C9699B">
              <w:rPr>
                <w:rFonts w:ascii="Lato" w:hAnsi="Lato"/>
                <w:sz w:val="20"/>
                <w:szCs w:val="20"/>
              </w:rPr>
              <w:t xml:space="preserve"> art. 6 ust. 1zb</w:t>
            </w:r>
          </w:p>
        </w:tc>
        <w:tc>
          <w:tcPr>
            <w:tcW w:w="2916" w:type="dxa"/>
          </w:tcPr>
          <w:p w14:paraId="0C25DC96" w14:textId="77777777" w:rsidR="001D05D5" w:rsidRPr="00C9699B" w:rsidRDefault="001D05D5" w:rsidP="00C9699B">
            <w:pPr>
              <w:jc w:val="both"/>
              <w:rPr>
                <w:rFonts w:ascii="Lato" w:hAnsi="Lato"/>
                <w:sz w:val="20"/>
                <w:szCs w:val="20"/>
              </w:rPr>
            </w:pPr>
            <w:r w:rsidRPr="00C9699B">
              <w:rPr>
                <w:rFonts w:ascii="Lato" w:hAnsi="Lato"/>
                <w:sz w:val="20"/>
                <w:szCs w:val="20"/>
              </w:rPr>
              <w:t>Rozważenia wymaga, czy w dodawanym w art. 1 w pkt 2 w lit. b projektu przepisie art. 6 ust. 1zb ustawy nie należy doprecyzować pojęcia „od ich wytworzenia”</w:t>
            </w:r>
          </w:p>
        </w:tc>
        <w:tc>
          <w:tcPr>
            <w:tcW w:w="4850" w:type="dxa"/>
          </w:tcPr>
          <w:p w14:paraId="238C19F8" w14:textId="77777777" w:rsidR="001D05D5" w:rsidRPr="00C9699B" w:rsidRDefault="001D05D5" w:rsidP="00C9699B">
            <w:pPr>
              <w:jc w:val="both"/>
              <w:rPr>
                <w:rFonts w:ascii="Lato" w:hAnsi="Lato"/>
                <w:sz w:val="20"/>
                <w:szCs w:val="20"/>
              </w:rPr>
            </w:pPr>
            <w:r w:rsidRPr="00C9699B">
              <w:rPr>
                <w:rFonts w:ascii="Lato" w:hAnsi="Lato"/>
                <w:sz w:val="20"/>
                <w:szCs w:val="20"/>
              </w:rPr>
              <w:t>Biorąc pod uwagę, że w przepisie jest nakładany na organy państwowe i państwowe jednostki organizacyjne oraz organy jednostek samorządu terytorialnego i samorządowe jednostki organizacyjne obowiązek niezwłocznego przekazywania określonych dokumentów do właściwego archiwum państwowego.</w:t>
            </w:r>
          </w:p>
        </w:tc>
        <w:tc>
          <w:tcPr>
            <w:tcW w:w="4043" w:type="dxa"/>
          </w:tcPr>
          <w:p w14:paraId="02DAC18E" w14:textId="77777777" w:rsidR="001D05D5" w:rsidRDefault="00915399" w:rsidP="00C9699B">
            <w:pPr>
              <w:jc w:val="both"/>
              <w:rPr>
                <w:rFonts w:ascii="Lato" w:hAnsi="Lato"/>
                <w:sz w:val="20"/>
                <w:szCs w:val="20"/>
              </w:rPr>
            </w:pPr>
            <w:r>
              <w:rPr>
                <w:rFonts w:ascii="Lato" w:hAnsi="Lato"/>
                <w:sz w:val="20"/>
                <w:szCs w:val="20"/>
              </w:rPr>
              <w:t>Uwaga nieuwzględniona.</w:t>
            </w:r>
          </w:p>
          <w:p w14:paraId="73BB2A1A" w14:textId="51E99B5B" w:rsidR="00265105" w:rsidRDefault="00265105" w:rsidP="00C9699B">
            <w:pPr>
              <w:jc w:val="both"/>
              <w:rPr>
                <w:rFonts w:ascii="Lato" w:hAnsi="Lato"/>
                <w:sz w:val="20"/>
                <w:szCs w:val="20"/>
              </w:rPr>
            </w:pPr>
            <w:r w:rsidRPr="00265105">
              <w:rPr>
                <w:rFonts w:ascii="Lato" w:hAnsi="Lato"/>
                <w:sz w:val="20"/>
                <w:szCs w:val="20"/>
              </w:rPr>
              <w:t>W wyniku zmian wprowadzonych do projektu ustawy kwestie poruszone w tej uwadze są obecnie uregulowane w art. 6 ust.</w:t>
            </w:r>
            <w:r w:rsidR="00D81302">
              <w:rPr>
                <w:rFonts w:ascii="Lato" w:hAnsi="Lato"/>
                <w:sz w:val="20"/>
                <w:szCs w:val="20"/>
              </w:rPr>
              <w:t xml:space="preserve"> 1s </w:t>
            </w:r>
            <w:r w:rsidRPr="00265105">
              <w:rPr>
                <w:rFonts w:ascii="Lato" w:hAnsi="Lato"/>
                <w:sz w:val="20"/>
                <w:szCs w:val="20"/>
              </w:rPr>
              <w:t>zaktualizowanej wersji projektu ustawy.</w:t>
            </w:r>
          </w:p>
          <w:p w14:paraId="50CD10C4" w14:textId="0D635E9B" w:rsidR="00915399" w:rsidRPr="00C9699B" w:rsidRDefault="00915399" w:rsidP="008578F3">
            <w:pPr>
              <w:jc w:val="both"/>
              <w:rPr>
                <w:rFonts w:ascii="Lato" w:hAnsi="Lato"/>
                <w:sz w:val="20"/>
                <w:szCs w:val="20"/>
              </w:rPr>
            </w:pPr>
            <w:r>
              <w:rPr>
                <w:rFonts w:ascii="Lato" w:hAnsi="Lato"/>
                <w:sz w:val="20"/>
                <w:szCs w:val="20"/>
              </w:rPr>
              <w:t xml:space="preserve">Takie pojęcie funkcjonuje już w </w:t>
            </w:r>
            <w:r w:rsidR="00FF2CA2">
              <w:rPr>
                <w:rFonts w:ascii="Lato" w:hAnsi="Lato"/>
                <w:sz w:val="20"/>
                <w:szCs w:val="20"/>
              </w:rPr>
              <w:t xml:space="preserve">samej ustawie </w:t>
            </w:r>
            <w:r w:rsidR="00E91F7F">
              <w:rPr>
                <w:rFonts w:ascii="Lato" w:hAnsi="Lato"/>
                <w:sz w:val="20"/>
                <w:szCs w:val="20"/>
              </w:rPr>
              <w:t xml:space="preserve">o narodowym zasobie archiwalnym i archiwach </w:t>
            </w:r>
            <w:r w:rsidR="00FF2CA2">
              <w:rPr>
                <w:rFonts w:ascii="Lato" w:hAnsi="Lato"/>
                <w:sz w:val="20"/>
                <w:szCs w:val="20"/>
              </w:rPr>
              <w:t>(art. 5 ust. 1 pkt 1, art. 16b ust. 2 pkt 5</w:t>
            </w:r>
            <w:r w:rsidR="00C87B63">
              <w:rPr>
                <w:rFonts w:ascii="Lato" w:hAnsi="Lato"/>
                <w:sz w:val="20"/>
                <w:szCs w:val="20"/>
              </w:rPr>
              <w:t>, art. 32 ust. 1</w:t>
            </w:r>
            <w:r w:rsidR="00FF2CA2">
              <w:rPr>
                <w:rFonts w:ascii="Lato" w:hAnsi="Lato"/>
                <w:sz w:val="20"/>
                <w:szCs w:val="20"/>
              </w:rPr>
              <w:t xml:space="preserve">) oraz </w:t>
            </w:r>
            <w:r w:rsidR="00B276C3">
              <w:rPr>
                <w:rFonts w:ascii="Lato" w:hAnsi="Lato"/>
                <w:sz w:val="20"/>
                <w:szCs w:val="20"/>
              </w:rPr>
              <w:t xml:space="preserve">przepisach wykonawczych do </w:t>
            </w:r>
            <w:r w:rsidR="00FF2CA2">
              <w:rPr>
                <w:rFonts w:ascii="Lato" w:hAnsi="Lato"/>
                <w:sz w:val="20"/>
                <w:szCs w:val="20"/>
              </w:rPr>
              <w:t xml:space="preserve">niej </w:t>
            </w:r>
            <w:r w:rsidR="00B276C3">
              <w:rPr>
                <w:rFonts w:ascii="Lato" w:hAnsi="Lato"/>
                <w:sz w:val="20"/>
                <w:szCs w:val="20"/>
              </w:rPr>
              <w:t xml:space="preserve">i nie budzi </w:t>
            </w:r>
            <w:r w:rsidR="00B276C3">
              <w:rPr>
                <w:rFonts w:ascii="Lato" w:hAnsi="Lato"/>
                <w:sz w:val="20"/>
                <w:szCs w:val="20"/>
              </w:rPr>
              <w:lastRenderedPageBreak/>
              <w:t>wątpliwości co do znaczenia pojęcia „wytworzenie” w kontekście momentu zdarzenia (wytworzenia dokumentów). Por. § 15 ust. 1 i § 16 ust. 1 pkt 1 rozporządzenia M</w:t>
            </w:r>
            <w:r w:rsidR="009F0F3C">
              <w:rPr>
                <w:rFonts w:ascii="Lato" w:hAnsi="Lato"/>
                <w:sz w:val="20"/>
                <w:szCs w:val="20"/>
              </w:rPr>
              <w:t xml:space="preserve">inistra </w:t>
            </w:r>
            <w:r w:rsidR="00B276C3">
              <w:rPr>
                <w:rFonts w:ascii="Lato" w:hAnsi="Lato"/>
                <w:sz w:val="20"/>
                <w:szCs w:val="20"/>
              </w:rPr>
              <w:t>S</w:t>
            </w:r>
            <w:r w:rsidR="009F0F3C">
              <w:rPr>
                <w:rFonts w:ascii="Lato" w:hAnsi="Lato"/>
                <w:sz w:val="20"/>
                <w:szCs w:val="20"/>
              </w:rPr>
              <w:t xml:space="preserve">praw </w:t>
            </w:r>
            <w:r w:rsidR="00B276C3">
              <w:rPr>
                <w:rFonts w:ascii="Lato" w:hAnsi="Lato"/>
                <w:sz w:val="20"/>
                <w:szCs w:val="20"/>
              </w:rPr>
              <w:t>W</w:t>
            </w:r>
            <w:r w:rsidR="009F0F3C">
              <w:rPr>
                <w:rFonts w:ascii="Lato" w:hAnsi="Lato"/>
                <w:sz w:val="20"/>
                <w:szCs w:val="20"/>
              </w:rPr>
              <w:t xml:space="preserve">ewnętrznych </w:t>
            </w:r>
            <w:r w:rsidR="00B276C3">
              <w:rPr>
                <w:rFonts w:ascii="Lato" w:hAnsi="Lato"/>
                <w:sz w:val="20"/>
                <w:szCs w:val="20"/>
              </w:rPr>
              <w:t>i</w:t>
            </w:r>
            <w:r w:rsidR="009F0F3C">
              <w:rPr>
                <w:rFonts w:ascii="Lato" w:hAnsi="Lato"/>
                <w:sz w:val="20"/>
                <w:szCs w:val="20"/>
              </w:rPr>
              <w:t> </w:t>
            </w:r>
            <w:r w:rsidR="00B276C3">
              <w:rPr>
                <w:rFonts w:ascii="Lato" w:hAnsi="Lato"/>
                <w:sz w:val="20"/>
                <w:szCs w:val="20"/>
              </w:rPr>
              <w:t>A</w:t>
            </w:r>
            <w:r w:rsidR="009F0F3C">
              <w:rPr>
                <w:rFonts w:ascii="Lato" w:hAnsi="Lato"/>
                <w:sz w:val="20"/>
                <w:szCs w:val="20"/>
              </w:rPr>
              <w:t>dministracji</w:t>
            </w:r>
            <w:r w:rsidR="00B276C3">
              <w:rPr>
                <w:rFonts w:ascii="Lato" w:hAnsi="Lato"/>
                <w:sz w:val="20"/>
                <w:szCs w:val="20"/>
              </w:rPr>
              <w:t xml:space="preserve"> </w:t>
            </w:r>
            <w:hyperlink r:id="rId5" w:history="1">
              <w:r w:rsidR="008E144F" w:rsidRPr="00FB0610">
                <w:rPr>
                  <w:rFonts w:ascii="Lato" w:hAnsi="Lato"/>
                  <w:sz w:val="20"/>
                  <w:szCs w:val="20"/>
                </w:rPr>
                <w:t xml:space="preserve"> </w:t>
              </w:r>
              <w:r w:rsidR="008E144F">
                <w:rPr>
                  <w:rFonts w:ascii="Lato" w:hAnsi="Lato"/>
                  <w:sz w:val="20"/>
                  <w:szCs w:val="20"/>
                </w:rPr>
                <w:t xml:space="preserve">z dnia 30 października 2006 r. </w:t>
              </w:r>
              <w:r w:rsidR="008E144F" w:rsidRPr="00FB0610">
                <w:rPr>
                  <w:rFonts w:ascii="Lato" w:hAnsi="Lato"/>
                  <w:sz w:val="20"/>
                  <w:szCs w:val="20"/>
                </w:rPr>
                <w:t>w sprawie szczegółowego sposobu postępowania z dokumentami elektronicznymi</w:t>
              </w:r>
            </w:hyperlink>
            <w:r w:rsidR="008E144F">
              <w:rPr>
                <w:rFonts w:ascii="Lato" w:hAnsi="Lato"/>
                <w:sz w:val="20"/>
                <w:szCs w:val="20"/>
              </w:rPr>
              <w:t xml:space="preserve"> </w:t>
            </w:r>
            <w:r w:rsidR="00B37A23">
              <w:rPr>
                <w:rFonts w:ascii="Lato" w:hAnsi="Lato"/>
                <w:sz w:val="20"/>
                <w:szCs w:val="20"/>
              </w:rPr>
              <w:t>(Dz. U. po. 1518)</w:t>
            </w:r>
            <w:r w:rsidR="008578F3">
              <w:rPr>
                <w:rFonts w:ascii="Lato" w:hAnsi="Lato"/>
                <w:sz w:val="20"/>
                <w:szCs w:val="20"/>
              </w:rPr>
              <w:t xml:space="preserve">, </w:t>
            </w:r>
            <w:r w:rsidR="00B276C3">
              <w:rPr>
                <w:rFonts w:ascii="Lato" w:hAnsi="Lato"/>
                <w:sz w:val="20"/>
                <w:szCs w:val="20"/>
              </w:rPr>
              <w:t>wydanego na podstawie dotychczasowego art. 5 ust. 2b ustawy o</w:t>
            </w:r>
            <w:r w:rsidR="009F0F3C">
              <w:rPr>
                <w:rFonts w:ascii="Lato" w:hAnsi="Lato"/>
                <w:sz w:val="20"/>
                <w:szCs w:val="20"/>
              </w:rPr>
              <w:t> </w:t>
            </w:r>
            <w:r w:rsidR="00B276C3">
              <w:rPr>
                <w:rFonts w:ascii="Lato" w:hAnsi="Lato"/>
                <w:sz w:val="20"/>
                <w:szCs w:val="20"/>
              </w:rPr>
              <w:t>narodowym zasobie archiwalnym i</w:t>
            </w:r>
            <w:r w:rsidR="009F0F3C">
              <w:rPr>
                <w:rFonts w:ascii="Lato" w:hAnsi="Lato"/>
                <w:sz w:val="20"/>
                <w:szCs w:val="20"/>
              </w:rPr>
              <w:t> </w:t>
            </w:r>
            <w:r w:rsidR="00B276C3">
              <w:rPr>
                <w:rFonts w:ascii="Lato" w:hAnsi="Lato"/>
                <w:sz w:val="20"/>
                <w:szCs w:val="20"/>
              </w:rPr>
              <w:t>archiwach, a</w:t>
            </w:r>
            <w:r w:rsidR="009F0F3C">
              <w:rPr>
                <w:rFonts w:ascii="Lato" w:hAnsi="Lato"/>
                <w:sz w:val="20"/>
                <w:szCs w:val="20"/>
              </w:rPr>
              <w:t> </w:t>
            </w:r>
            <w:r w:rsidR="00B276C3">
              <w:rPr>
                <w:rFonts w:ascii="Lato" w:hAnsi="Lato"/>
                <w:sz w:val="20"/>
                <w:szCs w:val="20"/>
              </w:rPr>
              <w:t xml:space="preserve">także § 6 </w:t>
            </w:r>
            <w:r w:rsidR="00FF2CA2">
              <w:rPr>
                <w:rFonts w:ascii="Lato" w:hAnsi="Lato"/>
                <w:sz w:val="20"/>
                <w:szCs w:val="20"/>
              </w:rPr>
              <w:t xml:space="preserve">ust. 1 </w:t>
            </w:r>
            <w:r w:rsidR="00B276C3">
              <w:rPr>
                <w:rFonts w:ascii="Lato" w:hAnsi="Lato"/>
                <w:sz w:val="20"/>
                <w:szCs w:val="20"/>
              </w:rPr>
              <w:t>rozporządzenia R</w:t>
            </w:r>
            <w:r w:rsidR="009F0F3C">
              <w:rPr>
                <w:rFonts w:ascii="Lato" w:hAnsi="Lato"/>
                <w:sz w:val="20"/>
                <w:szCs w:val="20"/>
              </w:rPr>
              <w:t xml:space="preserve">ady </w:t>
            </w:r>
            <w:r w:rsidR="00B276C3">
              <w:rPr>
                <w:rFonts w:ascii="Lato" w:hAnsi="Lato"/>
                <w:sz w:val="20"/>
                <w:szCs w:val="20"/>
              </w:rPr>
              <w:t>M</w:t>
            </w:r>
            <w:r w:rsidR="009F0F3C">
              <w:rPr>
                <w:rFonts w:ascii="Lato" w:hAnsi="Lato"/>
                <w:sz w:val="20"/>
                <w:szCs w:val="20"/>
              </w:rPr>
              <w:t>inistrów</w:t>
            </w:r>
            <w:r w:rsidR="00B276C3">
              <w:rPr>
                <w:rFonts w:ascii="Lato" w:hAnsi="Lato"/>
                <w:sz w:val="20"/>
                <w:szCs w:val="20"/>
              </w:rPr>
              <w:t xml:space="preserve"> </w:t>
            </w:r>
            <w:r w:rsidR="008578F3">
              <w:rPr>
                <w:rFonts w:ascii="Lato" w:hAnsi="Lato"/>
                <w:sz w:val="20"/>
                <w:szCs w:val="20"/>
              </w:rPr>
              <w:t xml:space="preserve">z dnia 22 czerwca 2011 r. </w:t>
            </w:r>
            <w:r w:rsidR="008578F3" w:rsidRPr="008578F3">
              <w:rPr>
                <w:rFonts w:ascii="Lato" w:hAnsi="Lato"/>
                <w:sz w:val="20"/>
                <w:szCs w:val="20"/>
              </w:rPr>
              <w:t>w sprawie sposobu i trybu udostępniania materiałów archiwalnych znajdujących się w archiwach wyodrębnionych</w:t>
            </w:r>
            <w:r w:rsidR="008578F3">
              <w:rPr>
                <w:rFonts w:ascii="Lato" w:hAnsi="Lato"/>
                <w:sz w:val="20"/>
                <w:szCs w:val="20"/>
              </w:rPr>
              <w:t xml:space="preserve"> Dz. U. z 2011 r. poz. 1161), </w:t>
            </w:r>
            <w:r w:rsidR="00B276C3">
              <w:rPr>
                <w:rFonts w:ascii="Lato" w:hAnsi="Lato"/>
                <w:sz w:val="20"/>
                <w:szCs w:val="20"/>
              </w:rPr>
              <w:t xml:space="preserve">wydanego na podstawie art. 17 ust. </w:t>
            </w:r>
            <w:r w:rsidR="00FF2CA2">
              <w:rPr>
                <w:rFonts w:ascii="Lato" w:hAnsi="Lato"/>
                <w:sz w:val="20"/>
                <w:szCs w:val="20"/>
              </w:rPr>
              <w:t>3 tej ustawy</w:t>
            </w:r>
            <w:r w:rsidR="00A908BE">
              <w:rPr>
                <w:rFonts w:ascii="Lato" w:hAnsi="Lato"/>
                <w:sz w:val="20"/>
                <w:szCs w:val="20"/>
              </w:rPr>
              <w:t>.</w:t>
            </w:r>
            <w:r w:rsidR="00B276C3">
              <w:rPr>
                <w:rFonts w:ascii="Lato" w:hAnsi="Lato"/>
                <w:sz w:val="20"/>
                <w:szCs w:val="20"/>
              </w:rPr>
              <w:t xml:space="preserve"> </w:t>
            </w:r>
          </w:p>
        </w:tc>
      </w:tr>
      <w:tr w:rsidR="009E6C01" w:rsidRPr="00C9699B" w14:paraId="0F32E32E" w14:textId="77777777" w:rsidTr="0020229A">
        <w:tc>
          <w:tcPr>
            <w:tcW w:w="548" w:type="dxa"/>
          </w:tcPr>
          <w:p w14:paraId="039B7D73" w14:textId="77777777" w:rsidR="009E6C01" w:rsidRPr="00C9699B" w:rsidRDefault="007E14A6" w:rsidP="00C9699B">
            <w:pPr>
              <w:jc w:val="both"/>
              <w:rPr>
                <w:rFonts w:ascii="Lato" w:hAnsi="Lato"/>
                <w:sz w:val="20"/>
                <w:szCs w:val="20"/>
              </w:rPr>
            </w:pPr>
            <w:r>
              <w:rPr>
                <w:rFonts w:ascii="Lato" w:hAnsi="Lato"/>
                <w:sz w:val="20"/>
                <w:szCs w:val="20"/>
              </w:rPr>
              <w:lastRenderedPageBreak/>
              <w:t>15</w:t>
            </w:r>
          </w:p>
        </w:tc>
        <w:tc>
          <w:tcPr>
            <w:tcW w:w="1632" w:type="dxa"/>
          </w:tcPr>
          <w:p w14:paraId="7F284A2A" w14:textId="77777777" w:rsidR="009E6C01" w:rsidRPr="00C9699B" w:rsidRDefault="009E6C01" w:rsidP="00C9699B">
            <w:pPr>
              <w:jc w:val="both"/>
              <w:rPr>
                <w:rFonts w:ascii="Lato" w:hAnsi="Lato" w:cs="Calibri"/>
                <w:sz w:val="20"/>
                <w:szCs w:val="20"/>
              </w:rPr>
            </w:pPr>
            <w:r w:rsidRPr="00C9699B">
              <w:rPr>
                <w:rFonts w:ascii="Lato" w:hAnsi="Lato" w:cs="Calibri"/>
                <w:sz w:val="20"/>
                <w:szCs w:val="20"/>
              </w:rPr>
              <w:t>Minister Obrony Narodowej</w:t>
            </w:r>
          </w:p>
        </w:tc>
        <w:tc>
          <w:tcPr>
            <w:tcW w:w="1741" w:type="dxa"/>
          </w:tcPr>
          <w:p w14:paraId="47B21F99" w14:textId="60934FD5" w:rsidR="009E6C01" w:rsidRPr="00C9699B" w:rsidRDefault="009E6C01" w:rsidP="00B40748">
            <w:pPr>
              <w:jc w:val="both"/>
              <w:rPr>
                <w:rFonts w:ascii="Lato" w:hAnsi="Lato"/>
                <w:sz w:val="20"/>
                <w:szCs w:val="20"/>
              </w:rPr>
            </w:pPr>
            <w:r w:rsidRPr="00C9699B">
              <w:rPr>
                <w:rFonts w:ascii="Lato" w:hAnsi="Lato"/>
                <w:sz w:val="20"/>
                <w:szCs w:val="20"/>
              </w:rPr>
              <w:t xml:space="preserve">art. 1 pkt 2 lit. b projektu </w:t>
            </w:r>
            <w:r w:rsidR="00B40748">
              <w:rPr>
                <w:rFonts w:ascii="Lato" w:hAnsi="Lato"/>
                <w:sz w:val="20"/>
                <w:szCs w:val="20"/>
              </w:rPr>
              <w:t>w zakresie</w:t>
            </w:r>
            <w:r w:rsidRPr="00C9699B">
              <w:rPr>
                <w:rFonts w:ascii="Lato" w:hAnsi="Lato"/>
                <w:sz w:val="20"/>
                <w:szCs w:val="20"/>
              </w:rPr>
              <w:t xml:space="preserve"> art. 6 ust. 1zb</w:t>
            </w:r>
          </w:p>
        </w:tc>
        <w:tc>
          <w:tcPr>
            <w:tcW w:w="2916" w:type="dxa"/>
          </w:tcPr>
          <w:p w14:paraId="1773119E" w14:textId="77777777" w:rsidR="009E6C01" w:rsidRPr="00C9699B" w:rsidRDefault="009E6C01" w:rsidP="00C9699B">
            <w:pPr>
              <w:jc w:val="both"/>
              <w:rPr>
                <w:rFonts w:ascii="Lato" w:hAnsi="Lato"/>
                <w:sz w:val="20"/>
                <w:szCs w:val="20"/>
              </w:rPr>
            </w:pPr>
            <w:r w:rsidRPr="00C9699B">
              <w:rPr>
                <w:rFonts w:ascii="Lato" w:hAnsi="Lato"/>
                <w:sz w:val="20"/>
                <w:szCs w:val="20"/>
              </w:rPr>
              <w:t>Proponuje się dodać kolejną jednostkę redakcyjną w art. 1 pkt 2 lit. b projektu po dodawanym do art. 6 ust. 1zb nowelizowanej ustawy, nawiązując do brzmienia art. 32 ustawy, aby archiwa wyodrębnione przekazywały wszelkie materiały archiwalne do archiwum państwowego nie później niż po upływie 50 lat od daty ich wytworzenia, o ile nie narusza to prawnie chronionych interesów Państwa i obywateli.</w:t>
            </w:r>
          </w:p>
        </w:tc>
        <w:tc>
          <w:tcPr>
            <w:tcW w:w="4850" w:type="dxa"/>
          </w:tcPr>
          <w:p w14:paraId="3477967E" w14:textId="77777777" w:rsidR="009E6C01" w:rsidRPr="00C9699B" w:rsidRDefault="009E6C01" w:rsidP="00C9699B">
            <w:pPr>
              <w:jc w:val="both"/>
              <w:rPr>
                <w:rFonts w:ascii="Lato" w:hAnsi="Lato"/>
                <w:sz w:val="20"/>
                <w:szCs w:val="20"/>
              </w:rPr>
            </w:pPr>
          </w:p>
        </w:tc>
        <w:tc>
          <w:tcPr>
            <w:tcW w:w="4043" w:type="dxa"/>
          </w:tcPr>
          <w:p w14:paraId="269AE7AB" w14:textId="77777777" w:rsidR="009E6C01" w:rsidRDefault="00915399" w:rsidP="00C9699B">
            <w:pPr>
              <w:jc w:val="both"/>
              <w:rPr>
                <w:rFonts w:ascii="Lato" w:hAnsi="Lato"/>
                <w:sz w:val="20"/>
                <w:szCs w:val="20"/>
              </w:rPr>
            </w:pPr>
            <w:r>
              <w:rPr>
                <w:rFonts w:ascii="Lato" w:hAnsi="Lato"/>
                <w:sz w:val="20"/>
                <w:szCs w:val="20"/>
              </w:rPr>
              <w:t>Uwaga nieuwzględniona.</w:t>
            </w:r>
          </w:p>
          <w:p w14:paraId="18C970CB" w14:textId="77777777" w:rsidR="00265105" w:rsidRDefault="00265105" w:rsidP="00C9699B">
            <w:pPr>
              <w:jc w:val="both"/>
              <w:rPr>
                <w:rFonts w:ascii="Lato" w:hAnsi="Lato"/>
                <w:sz w:val="20"/>
                <w:szCs w:val="20"/>
              </w:rPr>
            </w:pPr>
          </w:p>
          <w:p w14:paraId="62861140" w14:textId="77777777" w:rsidR="007B77FC" w:rsidRDefault="00915399" w:rsidP="00C9699B">
            <w:pPr>
              <w:jc w:val="both"/>
              <w:rPr>
                <w:rFonts w:ascii="Lato" w:hAnsi="Lato"/>
                <w:sz w:val="20"/>
                <w:szCs w:val="20"/>
              </w:rPr>
            </w:pPr>
            <w:r>
              <w:rPr>
                <w:rFonts w:ascii="Lato" w:hAnsi="Lato"/>
                <w:sz w:val="20"/>
                <w:szCs w:val="20"/>
              </w:rPr>
              <w:t>Przepis art. 32</w:t>
            </w:r>
            <w:r w:rsidR="00904B5D">
              <w:rPr>
                <w:rFonts w:ascii="Lato" w:hAnsi="Lato"/>
                <w:sz w:val="20"/>
                <w:szCs w:val="20"/>
              </w:rPr>
              <w:t xml:space="preserve"> ust. 1</w:t>
            </w:r>
            <w:r>
              <w:rPr>
                <w:rFonts w:ascii="Lato" w:hAnsi="Lato"/>
                <w:sz w:val="20"/>
                <w:szCs w:val="20"/>
              </w:rPr>
              <w:t xml:space="preserve"> ustawy</w:t>
            </w:r>
            <w:r w:rsidR="007B77FC">
              <w:rPr>
                <w:rFonts w:ascii="Lato" w:hAnsi="Lato"/>
                <w:sz w:val="20"/>
                <w:szCs w:val="20"/>
              </w:rPr>
              <w:t xml:space="preserve"> o narodowym zasobie archiwalnym i archiwach</w:t>
            </w:r>
            <w:r>
              <w:rPr>
                <w:rFonts w:ascii="Lato" w:hAnsi="Lato"/>
                <w:sz w:val="20"/>
                <w:szCs w:val="20"/>
              </w:rPr>
              <w:t xml:space="preserve"> reguluje</w:t>
            </w:r>
            <w:r w:rsidR="00C87B63">
              <w:rPr>
                <w:rFonts w:ascii="Lato" w:hAnsi="Lato"/>
                <w:sz w:val="20"/>
                <w:szCs w:val="20"/>
              </w:rPr>
              <w:t xml:space="preserve"> tę kwestię</w:t>
            </w:r>
            <w:r>
              <w:rPr>
                <w:rFonts w:ascii="Lato" w:hAnsi="Lato"/>
                <w:sz w:val="20"/>
                <w:szCs w:val="20"/>
              </w:rPr>
              <w:t xml:space="preserve">. </w:t>
            </w:r>
          </w:p>
          <w:p w14:paraId="6AD52D2C" w14:textId="263C28DE" w:rsidR="00915399" w:rsidRPr="00C9699B" w:rsidRDefault="00C87B63" w:rsidP="00C9699B">
            <w:pPr>
              <w:jc w:val="both"/>
              <w:rPr>
                <w:rFonts w:ascii="Lato" w:hAnsi="Lato"/>
                <w:sz w:val="20"/>
                <w:szCs w:val="20"/>
              </w:rPr>
            </w:pPr>
            <w:r>
              <w:rPr>
                <w:rFonts w:ascii="Lato" w:hAnsi="Lato"/>
                <w:sz w:val="20"/>
                <w:szCs w:val="20"/>
              </w:rPr>
              <w:t>W tym</w:t>
            </w:r>
            <w:r w:rsidR="00915399">
              <w:rPr>
                <w:rFonts w:ascii="Lato" w:hAnsi="Lato"/>
                <w:sz w:val="20"/>
                <w:szCs w:val="20"/>
              </w:rPr>
              <w:t xml:space="preserve"> przepisie nie ma rozróżnienia na akta papierowe i</w:t>
            </w:r>
            <w:r w:rsidR="007B77FC">
              <w:rPr>
                <w:rFonts w:ascii="Lato" w:hAnsi="Lato"/>
                <w:sz w:val="20"/>
                <w:szCs w:val="20"/>
              </w:rPr>
              <w:t> </w:t>
            </w:r>
            <w:r w:rsidR="00915399">
              <w:rPr>
                <w:rFonts w:ascii="Lato" w:hAnsi="Lato"/>
                <w:sz w:val="20"/>
                <w:szCs w:val="20"/>
              </w:rPr>
              <w:t>elektroniczne</w:t>
            </w:r>
            <w:r w:rsidR="002E2722">
              <w:rPr>
                <w:rFonts w:ascii="Lato" w:hAnsi="Lato"/>
                <w:sz w:val="20"/>
                <w:szCs w:val="20"/>
              </w:rPr>
              <w:t>, zatem dotyczy on materiałów archiwalnych w różnej postaci</w:t>
            </w:r>
            <w:r w:rsidR="00915399">
              <w:rPr>
                <w:rFonts w:ascii="Lato" w:hAnsi="Lato"/>
                <w:sz w:val="20"/>
                <w:szCs w:val="20"/>
              </w:rPr>
              <w:t>.</w:t>
            </w:r>
          </w:p>
        </w:tc>
      </w:tr>
      <w:tr w:rsidR="00B86B3F" w:rsidRPr="00C9699B" w14:paraId="1C008C6B" w14:textId="77777777" w:rsidTr="0020229A">
        <w:tc>
          <w:tcPr>
            <w:tcW w:w="548" w:type="dxa"/>
          </w:tcPr>
          <w:p w14:paraId="2E42084B" w14:textId="77777777" w:rsidR="00B86B3F" w:rsidRPr="00C9699B" w:rsidRDefault="007E14A6" w:rsidP="00C9699B">
            <w:pPr>
              <w:jc w:val="both"/>
              <w:rPr>
                <w:rFonts w:ascii="Lato" w:hAnsi="Lato"/>
                <w:sz w:val="20"/>
                <w:szCs w:val="20"/>
              </w:rPr>
            </w:pPr>
            <w:r>
              <w:rPr>
                <w:rFonts w:ascii="Lato" w:hAnsi="Lato"/>
                <w:sz w:val="20"/>
                <w:szCs w:val="20"/>
              </w:rPr>
              <w:t>16</w:t>
            </w:r>
          </w:p>
        </w:tc>
        <w:tc>
          <w:tcPr>
            <w:tcW w:w="1632" w:type="dxa"/>
          </w:tcPr>
          <w:p w14:paraId="36450202" w14:textId="77777777" w:rsidR="00B86B3F" w:rsidRPr="00C9699B" w:rsidRDefault="00B86B3F" w:rsidP="00C9699B">
            <w:pPr>
              <w:jc w:val="both"/>
              <w:rPr>
                <w:rFonts w:ascii="Lato" w:hAnsi="Lato" w:cs="Calibri"/>
                <w:sz w:val="20"/>
                <w:szCs w:val="20"/>
              </w:rPr>
            </w:pPr>
            <w:r w:rsidRPr="00C9699B">
              <w:rPr>
                <w:rFonts w:ascii="Lato" w:hAnsi="Lato" w:cs="Calibri"/>
                <w:sz w:val="20"/>
                <w:szCs w:val="20"/>
              </w:rPr>
              <w:t>Koordynator Służb Specjalnych</w:t>
            </w:r>
          </w:p>
        </w:tc>
        <w:tc>
          <w:tcPr>
            <w:tcW w:w="1741" w:type="dxa"/>
          </w:tcPr>
          <w:p w14:paraId="106ADBA0" w14:textId="2CD94BB6" w:rsidR="00B86B3F" w:rsidRPr="00C9699B" w:rsidRDefault="00B86B3F" w:rsidP="00C9699B">
            <w:pPr>
              <w:jc w:val="both"/>
              <w:rPr>
                <w:rFonts w:ascii="Lato" w:hAnsi="Lato"/>
                <w:sz w:val="20"/>
                <w:szCs w:val="20"/>
              </w:rPr>
            </w:pPr>
            <w:r w:rsidRPr="00C9699B">
              <w:rPr>
                <w:rFonts w:ascii="Lato" w:hAnsi="Lato"/>
                <w:sz w:val="20"/>
                <w:szCs w:val="20"/>
              </w:rPr>
              <w:t>art. 1 pkt 2 lit. b</w:t>
            </w:r>
            <w:r w:rsidR="00F60320">
              <w:rPr>
                <w:rFonts w:ascii="Lato" w:hAnsi="Lato"/>
                <w:sz w:val="20"/>
                <w:szCs w:val="20"/>
              </w:rPr>
              <w:t xml:space="preserve"> projektu w zakresie art. 6</w:t>
            </w:r>
            <w:r w:rsidRPr="00C9699B">
              <w:rPr>
                <w:rFonts w:ascii="Lato" w:hAnsi="Lato"/>
                <w:sz w:val="20"/>
                <w:szCs w:val="20"/>
              </w:rPr>
              <w:t xml:space="preserve"> ust. 1zb</w:t>
            </w:r>
          </w:p>
        </w:tc>
        <w:tc>
          <w:tcPr>
            <w:tcW w:w="2916" w:type="dxa"/>
          </w:tcPr>
          <w:p w14:paraId="6E7834E1" w14:textId="77777777" w:rsidR="00B86B3F" w:rsidRPr="00C9699B" w:rsidRDefault="00540DE2" w:rsidP="00C9699B">
            <w:pPr>
              <w:jc w:val="both"/>
              <w:rPr>
                <w:rFonts w:ascii="Lato" w:hAnsi="Lato"/>
                <w:sz w:val="20"/>
                <w:szCs w:val="20"/>
              </w:rPr>
            </w:pPr>
            <w:r>
              <w:rPr>
                <w:rFonts w:ascii="Lato" w:hAnsi="Lato"/>
                <w:sz w:val="20"/>
                <w:szCs w:val="20"/>
              </w:rPr>
              <w:t>Z</w:t>
            </w:r>
            <w:r w:rsidR="00B86B3F" w:rsidRPr="00C9699B">
              <w:rPr>
                <w:rFonts w:ascii="Lato" w:hAnsi="Lato"/>
                <w:sz w:val="20"/>
                <w:szCs w:val="20"/>
              </w:rPr>
              <w:t xml:space="preserve">wracam uwagę na art. 1 pkt 2 lit. b ust. 1zb projektu ustawy (wprowadzający w art. 6 ustawy o narodowym zasobie archiwalnym i archiwach nowy ust. 1zb), którego treść brzmi: „Organy lub jednostki organizacyjne przekazują dokumenty ewidencjonowane stanowiące materiały archiwalne do właściwego </w:t>
            </w:r>
            <w:r w:rsidR="00B86B3F" w:rsidRPr="00C9699B">
              <w:rPr>
                <w:rFonts w:ascii="Lato" w:hAnsi="Lato"/>
                <w:sz w:val="20"/>
                <w:szCs w:val="20"/>
              </w:rPr>
              <w:lastRenderedPageBreak/>
              <w:t>archiwum państwowego niezwłocznie po upływie 10 lat od ich wytworzenia, o ile nie przekazały ich wcześniej. ". W myśl cyt. przepisu projektodawca wprowadza obowiązek przekazania materiałów archiwalnych gromadzonych i tworzonych w postaci elektronicznej z wykorzystaniem systemu teleinformatycznego do właściwego archiwum państwowego</w:t>
            </w:r>
            <w:r>
              <w:rPr>
                <w:rFonts w:ascii="Lato" w:hAnsi="Lato"/>
                <w:sz w:val="20"/>
                <w:szCs w:val="20"/>
              </w:rPr>
              <w:t xml:space="preserve"> </w:t>
            </w:r>
            <w:r w:rsidR="00B86B3F" w:rsidRPr="00C9699B">
              <w:rPr>
                <w:rFonts w:ascii="Lato" w:hAnsi="Lato"/>
                <w:sz w:val="20"/>
                <w:szCs w:val="20"/>
              </w:rPr>
              <w:t>niezwłocznie po upływie 10 lat od ich wytworzenia.</w:t>
            </w:r>
          </w:p>
          <w:p w14:paraId="14919EF1" w14:textId="77777777" w:rsidR="00B86B3F" w:rsidRPr="00C9699B" w:rsidRDefault="00B86B3F" w:rsidP="00C9699B">
            <w:pPr>
              <w:jc w:val="both"/>
              <w:rPr>
                <w:rFonts w:ascii="Lato" w:hAnsi="Lato"/>
                <w:sz w:val="20"/>
                <w:szCs w:val="20"/>
              </w:rPr>
            </w:pPr>
          </w:p>
          <w:p w14:paraId="318B3920" w14:textId="77777777" w:rsidR="00B86B3F" w:rsidRPr="00C9699B" w:rsidRDefault="00B86B3F" w:rsidP="00C9699B">
            <w:pPr>
              <w:jc w:val="both"/>
              <w:rPr>
                <w:rFonts w:ascii="Lato" w:hAnsi="Lato"/>
                <w:sz w:val="20"/>
                <w:szCs w:val="20"/>
              </w:rPr>
            </w:pPr>
            <w:r w:rsidRPr="00C9699B">
              <w:rPr>
                <w:rFonts w:ascii="Lato" w:hAnsi="Lato"/>
                <w:sz w:val="20"/>
                <w:szCs w:val="20"/>
              </w:rPr>
              <w:t>Natomiast obowiązujący obecnie przepis art. 32 ustawy o narodowym zasobie archiwalnym i archiwach, w odniesieniu do materiałów archiwalnych sporządzonych w postaci innej niż elektroniczna (dokumentacja papierowa) stanowi, że archiwa wyodrębnione mają obowiązek przekazywania materiałów archiwalnych po ustaniu okoliczności uzasadniających ich przechowywanie w tych archiwach, nie później jednak niż po upływie 50 lat od daty ich wytworzenia, o ile nie narusza to prawnie chronionych interesów Państwa i obywateli.</w:t>
            </w:r>
          </w:p>
        </w:tc>
        <w:tc>
          <w:tcPr>
            <w:tcW w:w="4850" w:type="dxa"/>
          </w:tcPr>
          <w:p w14:paraId="451B5598" w14:textId="77777777" w:rsidR="00B86B3F" w:rsidRPr="00C9699B" w:rsidRDefault="00540DE2" w:rsidP="00540DE2">
            <w:pPr>
              <w:jc w:val="both"/>
              <w:rPr>
                <w:rFonts w:ascii="Lato" w:hAnsi="Lato"/>
                <w:sz w:val="20"/>
                <w:szCs w:val="20"/>
              </w:rPr>
            </w:pPr>
            <w:r>
              <w:rPr>
                <w:rFonts w:ascii="Lato" w:hAnsi="Lato"/>
                <w:sz w:val="20"/>
                <w:szCs w:val="20"/>
              </w:rPr>
              <w:lastRenderedPageBreak/>
              <w:t xml:space="preserve">W oparciu o uwagę </w:t>
            </w:r>
            <w:r w:rsidR="00B86B3F" w:rsidRPr="00C9699B">
              <w:rPr>
                <w:rFonts w:ascii="Lato" w:hAnsi="Lato"/>
                <w:sz w:val="20"/>
                <w:szCs w:val="20"/>
              </w:rPr>
              <w:t>proponuję doprecyzowanie brzmienia projektowanego art. 6 ust. 1zb ustawy o narodowym zasobie archiwalnym i archiwach, w tym również uzasadnienia do tego przepisu, o regulację stanowiącą, iż archiwa wyodrębnione nie będą zobligowane do przekazywania materiałów archiwalnych wytworzonych w postaci elektronicznej po 10 latach od ich wytworzenia.</w:t>
            </w:r>
          </w:p>
        </w:tc>
        <w:tc>
          <w:tcPr>
            <w:tcW w:w="4043" w:type="dxa"/>
          </w:tcPr>
          <w:p w14:paraId="4945AFDA" w14:textId="77777777" w:rsidR="00D334AB" w:rsidRDefault="00D334AB" w:rsidP="00C9699B">
            <w:pPr>
              <w:jc w:val="both"/>
              <w:rPr>
                <w:rFonts w:ascii="Lato" w:hAnsi="Lato"/>
                <w:sz w:val="20"/>
                <w:szCs w:val="20"/>
              </w:rPr>
            </w:pPr>
            <w:r w:rsidRPr="00D334AB">
              <w:rPr>
                <w:rFonts w:ascii="Lato" w:hAnsi="Lato"/>
                <w:sz w:val="20"/>
                <w:szCs w:val="20"/>
              </w:rPr>
              <w:t>Uwaga nieuwzględniona.</w:t>
            </w:r>
          </w:p>
          <w:p w14:paraId="0B7C860D" w14:textId="77777777" w:rsidR="006503F9" w:rsidRDefault="006503F9" w:rsidP="00E84A22">
            <w:pPr>
              <w:jc w:val="both"/>
              <w:rPr>
                <w:rFonts w:ascii="Lato" w:hAnsi="Lato"/>
                <w:sz w:val="20"/>
                <w:szCs w:val="20"/>
              </w:rPr>
            </w:pPr>
          </w:p>
          <w:p w14:paraId="44AF814F" w14:textId="24E5C575" w:rsidR="00B86B3F" w:rsidRPr="00C9699B" w:rsidRDefault="001D646F" w:rsidP="00E84A22">
            <w:pPr>
              <w:jc w:val="both"/>
              <w:rPr>
                <w:rFonts w:ascii="Lato" w:hAnsi="Lato"/>
                <w:sz w:val="20"/>
                <w:szCs w:val="20"/>
              </w:rPr>
            </w:pPr>
            <w:r>
              <w:rPr>
                <w:rFonts w:ascii="Lato" w:hAnsi="Lato"/>
                <w:sz w:val="20"/>
                <w:szCs w:val="20"/>
              </w:rPr>
              <w:t xml:space="preserve">Zgodnie z </w:t>
            </w:r>
            <w:r w:rsidR="007565B9">
              <w:t xml:space="preserve"> </w:t>
            </w:r>
            <w:r w:rsidR="007565B9">
              <w:rPr>
                <w:rFonts w:ascii="Lato" w:hAnsi="Lato"/>
                <w:sz w:val="20"/>
                <w:szCs w:val="20"/>
              </w:rPr>
              <w:t>a</w:t>
            </w:r>
            <w:r w:rsidR="007565B9" w:rsidRPr="007565B9">
              <w:rPr>
                <w:rFonts w:ascii="Lato" w:hAnsi="Lato"/>
                <w:sz w:val="20"/>
                <w:szCs w:val="20"/>
              </w:rPr>
              <w:t>rt. 32</w:t>
            </w:r>
            <w:r w:rsidR="007565B9">
              <w:rPr>
                <w:rFonts w:ascii="Lato" w:hAnsi="Lato"/>
                <w:sz w:val="20"/>
                <w:szCs w:val="20"/>
              </w:rPr>
              <w:t xml:space="preserve"> ust. 1</w:t>
            </w:r>
            <w:r w:rsidR="004C3712">
              <w:rPr>
                <w:rFonts w:ascii="Lato" w:hAnsi="Lato"/>
                <w:sz w:val="20"/>
                <w:szCs w:val="20"/>
              </w:rPr>
              <w:t xml:space="preserve"> </w:t>
            </w:r>
            <w:r w:rsidR="005C4B8D">
              <w:rPr>
                <w:rFonts w:ascii="Lato" w:hAnsi="Lato"/>
                <w:sz w:val="20"/>
                <w:szCs w:val="20"/>
              </w:rPr>
              <w:t>ustawy o narodowym zasobie archiwalnym i </w:t>
            </w:r>
            <w:r w:rsidR="00FF6210">
              <w:rPr>
                <w:rFonts w:ascii="Lato" w:hAnsi="Lato"/>
                <w:sz w:val="20"/>
                <w:szCs w:val="20"/>
              </w:rPr>
              <w:t>archiwach</w:t>
            </w:r>
            <w:r w:rsidR="004C3712">
              <w:rPr>
                <w:rFonts w:ascii="Lato" w:hAnsi="Lato"/>
                <w:sz w:val="20"/>
                <w:szCs w:val="20"/>
              </w:rPr>
              <w:t>,</w:t>
            </w:r>
            <w:r w:rsidR="007565B9">
              <w:rPr>
                <w:rFonts w:ascii="Lato" w:hAnsi="Lato"/>
                <w:sz w:val="20"/>
                <w:szCs w:val="20"/>
              </w:rPr>
              <w:t xml:space="preserve"> </w:t>
            </w:r>
            <w:r w:rsidR="004C3712">
              <w:rPr>
                <w:rFonts w:ascii="Lato" w:hAnsi="Lato"/>
                <w:sz w:val="20"/>
                <w:szCs w:val="20"/>
              </w:rPr>
              <w:t>a</w:t>
            </w:r>
            <w:r w:rsidR="00E84A22" w:rsidRPr="00E84A22">
              <w:rPr>
                <w:rFonts w:ascii="Lato" w:hAnsi="Lato"/>
                <w:sz w:val="20"/>
                <w:szCs w:val="20"/>
              </w:rPr>
              <w:t>rchiwa wyodrębnione przekazują do archiwów państwowych o</w:t>
            </w:r>
            <w:r w:rsidR="00FF6210">
              <w:rPr>
                <w:rFonts w:ascii="Lato" w:hAnsi="Lato"/>
                <w:sz w:val="20"/>
                <w:szCs w:val="20"/>
              </w:rPr>
              <w:t> </w:t>
            </w:r>
            <w:r w:rsidR="00E84A22" w:rsidRPr="00E84A22">
              <w:rPr>
                <w:rFonts w:ascii="Lato" w:hAnsi="Lato"/>
                <w:sz w:val="20"/>
                <w:szCs w:val="20"/>
              </w:rPr>
              <w:t>charakterze centralnym materiały archiwalne,</w:t>
            </w:r>
            <w:r w:rsidR="00FF6210">
              <w:rPr>
                <w:rFonts w:ascii="Lato" w:hAnsi="Lato"/>
                <w:sz w:val="20"/>
                <w:szCs w:val="20"/>
              </w:rPr>
              <w:t xml:space="preserve"> </w:t>
            </w:r>
            <w:r w:rsidR="00E84A22" w:rsidRPr="00E84A22">
              <w:rPr>
                <w:rFonts w:ascii="Lato" w:hAnsi="Lato"/>
                <w:sz w:val="20"/>
                <w:szCs w:val="20"/>
              </w:rPr>
              <w:t>znajdujące się dotychczas w</w:t>
            </w:r>
            <w:r w:rsidR="00FF6210">
              <w:rPr>
                <w:rFonts w:ascii="Lato" w:hAnsi="Lato"/>
                <w:sz w:val="20"/>
                <w:szCs w:val="20"/>
              </w:rPr>
              <w:t> </w:t>
            </w:r>
            <w:r w:rsidR="00E84A22" w:rsidRPr="00E84A22">
              <w:rPr>
                <w:rFonts w:ascii="Lato" w:hAnsi="Lato"/>
                <w:sz w:val="20"/>
                <w:szCs w:val="20"/>
              </w:rPr>
              <w:t>zasobie</w:t>
            </w:r>
            <w:r w:rsidR="004C3712">
              <w:rPr>
                <w:rFonts w:ascii="Lato" w:hAnsi="Lato"/>
                <w:sz w:val="20"/>
                <w:szCs w:val="20"/>
              </w:rPr>
              <w:t xml:space="preserve"> tych pierwszych</w:t>
            </w:r>
            <w:r w:rsidR="00E84A22" w:rsidRPr="00E84A22">
              <w:rPr>
                <w:rFonts w:ascii="Lato" w:hAnsi="Lato"/>
                <w:sz w:val="20"/>
                <w:szCs w:val="20"/>
              </w:rPr>
              <w:t>, po ustaniu okoliczności uzasadniających ich przechowywanie</w:t>
            </w:r>
            <w:r w:rsidR="00FF6210">
              <w:rPr>
                <w:rFonts w:ascii="Lato" w:hAnsi="Lato"/>
                <w:sz w:val="20"/>
                <w:szCs w:val="20"/>
              </w:rPr>
              <w:t xml:space="preserve"> </w:t>
            </w:r>
            <w:r w:rsidR="00E84A22" w:rsidRPr="00E84A22">
              <w:rPr>
                <w:rFonts w:ascii="Lato" w:hAnsi="Lato"/>
                <w:sz w:val="20"/>
                <w:szCs w:val="20"/>
              </w:rPr>
              <w:t xml:space="preserve">w archiwach </w:t>
            </w:r>
            <w:r w:rsidR="00E84A22" w:rsidRPr="00E84A22">
              <w:rPr>
                <w:rFonts w:ascii="Lato" w:hAnsi="Lato"/>
                <w:sz w:val="20"/>
                <w:szCs w:val="20"/>
              </w:rPr>
              <w:lastRenderedPageBreak/>
              <w:t>wyodrębnionych, nie później jednak niż po upływie 50 lat od daty ich wytworzenia, o ile nie narusza to prawnie</w:t>
            </w:r>
            <w:r w:rsidR="00FF6210">
              <w:rPr>
                <w:rFonts w:ascii="Lato" w:hAnsi="Lato"/>
                <w:sz w:val="20"/>
                <w:szCs w:val="20"/>
              </w:rPr>
              <w:t xml:space="preserve"> </w:t>
            </w:r>
            <w:r w:rsidR="00E84A22" w:rsidRPr="00E84A22">
              <w:rPr>
                <w:rFonts w:ascii="Lato" w:hAnsi="Lato"/>
                <w:sz w:val="20"/>
                <w:szCs w:val="20"/>
              </w:rPr>
              <w:t>chronionych interesów Państwa i obywateli.</w:t>
            </w:r>
            <w:r w:rsidR="00E84A22">
              <w:rPr>
                <w:rFonts w:ascii="Lato" w:hAnsi="Lato"/>
                <w:sz w:val="20"/>
                <w:szCs w:val="20"/>
              </w:rPr>
              <w:t xml:space="preserve"> Przepis ten odnosi się zarówno do materiałów archiwalnych w postaci </w:t>
            </w:r>
            <w:r w:rsidR="00D320DE">
              <w:rPr>
                <w:rFonts w:ascii="Lato" w:hAnsi="Lato"/>
                <w:sz w:val="20"/>
                <w:szCs w:val="20"/>
              </w:rPr>
              <w:t>papierowej jak i</w:t>
            </w:r>
            <w:r w:rsidR="00FF6210">
              <w:rPr>
                <w:rFonts w:ascii="Lato" w:hAnsi="Lato"/>
                <w:sz w:val="20"/>
                <w:szCs w:val="20"/>
              </w:rPr>
              <w:t> </w:t>
            </w:r>
            <w:r w:rsidR="00D320DE">
              <w:rPr>
                <w:rFonts w:ascii="Lato" w:hAnsi="Lato"/>
                <w:sz w:val="20"/>
                <w:szCs w:val="20"/>
              </w:rPr>
              <w:t>elektronicznej.</w:t>
            </w:r>
          </w:p>
        </w:tc>
      </w:tr>
      <w:tr w:rsidR="00B86B3F" w:rsidRPr="00C9699B" w14:paraId="4ABE3DE1" w14:textId="77777777" w:rsidTr="0020229A">
        <w:tc>
          <w:tcPr>
            <w:tcW w:w="548" w:type="dxa"/>
          </w:tcPr>
          <w:p w14:paraId="5C179ABE" w14:textId="77777777" w:rsidR="00B86B3F" w:rsidRPr="00C9699B" w:rsidRDefault="007E14A6" w:rsidP="00C9699B">
            <w:pPr>
              <w:jc w:val="both"/>
              <w:rPr>
                <w:rFonts w:ascii="Lato" w:hAnsi="Lato"/>
                <w:sz w:val="20"/>
                <w:szCs w:val="20"/>
              </w:rPr>
            </w:pPr>
            <w:r>
              <w:rPr>
                <w:rFonts w:ascii="Lato" w:hAnsi="Lato"/>
                <w:sz w:val="20"/>
                <w:szCs w:val="20"/>
              </w:rPr>
              <w:lastRenderedPageBreak/>
              <w:t>17</w:t>
            </w:r>
          </w:p>
        </w:tc>
        <w:tc>
          <w:tcPr>
            <w:tcW w:w="1632" w:type="dxa"/>
          </w:tcPr>
          <w:p w14:paraId="10985BDE" w14:textId="77777777" w:rsidR="00B86B3F" w:rsidRPr="00C9699B" w:rsidRDefault="00B86B3F" w:rsidP="00C9699B">
            <w:pPr>
              <w:jc w:val="both"/>
              <w:rPr>
                <w:rFonts w:ascii="Lato" w:hAnsi="Lato" w:cs="Calibri"/>
                <w:sz w:val="20"/>
                <w:szCs w:val="20"/>
              </w:rPr>
            </w:pPr>
            <w:r w:rsidRPr="00C9699B">
              <w:rPr>
                <w:rFonts w:ascii="Lato" w:hAnsi="Lato" w:cs="Calibri"/>
                <w:sz w:val="20"/>
                <w:szCs w:val="20"/>
              </w:rPr>
              <w:t>Koordynator Służb Specjalnych</w:t>
            </w:r>
          </w:p>
        </w:tc>
        <w:tc>
          <w:tcPr>
            <w:tcW w:w="1741" w:type="dxa"/>
          </w:tcPr>
          <w:p w14:paraId="40091C41" w14:textId="4F2C7599" w:rsidR="00B86B3F" w:rsidRPr="00C9699B" w:rsidRDefault="00B86B3F" w:rsidP="00EC5A4E">
            <w:pPr>
              <w:jc w:val="both"/>
              <w:rPr>
                <w:rFonts w:ascii="Lato" w:hAnsi="Lato"/>
                <w:sz w:val="20"/>
                <w:szCs w:val="20"/>
              </w:rPr>
            </w:pPr>
            <w:r w:rsidRPr="00C9699B">
              <w:rPr>
                <w:rFonts w:ascii="Lato" w:hAnsi="Lato"/>
                <w:sz w:val="20"/>
                <w:szCs w:val="20"/>
              </w:rPr>
              <w:t xml:space="preserve">art. 1 pkt 2 lit. b projektu </w:t>
            </w:r>
            <w:r w:rsidR="00090EE0">
              <w:rPr>
                <w:rFonts w:ascii="Lato" w:hAnsi="Lato"/>
                <w:sz w:val="20"/>
                <w:szCs w:val="20"/>
              </w:rPr>
              <w:t>w zakresie</w:t>
            </w:r>
            <w:r w:rsidR="00090EE0" w:rsidRPr="00C9699B">
              <w:rPr>
                <w:rFonts w:ascii="Lato" w:hAnsi="Lato"/>
                <w:sz w:val="20"/>
                <w:szCs w:val="20"/>
              </w:rPr>
              <w:t xml:space="preserve"> </w:t>
            </w:r>
            <w:r w:rsidRPr="00C9699B">
              <w:rPr>
                <w:rFonts w:ascii="Lato" w:hAnsi="Lato"/>
                <w:sz w:val="20"/>
                <w:szCs w:val="20"/>
              </w:rPr>
              <w:t>art. 6 ust. 1z</w:t>
            </w:r>
            <w:r w:rsidR="00090EE0">
              <w:rPr>
                <w:rFonts w:ascii="Lato" w:hAnsi="Lato"/>
                <w:sz w:val="20"/>
                <w:szCs w:val="20"/>
              </w:rPr>
              <w:t>b</w:t>
            </w:r>
          </w:p>
        </w:tc>
        <w:tc>
          <w:tcPr>
            <w:tcW w:w="2916" w:type="dxa"/>
          </w:tcPr>
          <w:p w14:paraId="388DC3D4" w14:textId="77777777" w:rsidR="00B86B3F" w:rsidRPr="00C9699B" w:rsidRDefault="00B86B3F" w:rsidP="00540DE2">
            <w:pPr>
              <w:jc w:val="both"/>
              <w:rPr>
                <w:rFonts w:ascii="Lato" w:hAnsi="Lato"/>
                <w:sz w:val="20"/>
                <w:szCs w:val="20"/>
              </w:rPr>
            </w:pPr>
            <w:r w:rsidRPr="00C9699B">
              <w:rPr>
                <w:rFonts w:ascii="Lato" w:hAnsi="Lato"/>
                <w:sz w:val="20"/>
                <w:szCs w:val="20"/>
              </w:rPr>
              <w:t xml:space="preserve">Wskazać należy na przepis dodany w ust. 1zb w art. 1 w pkt 2 lit. b projektu ustawy (art. 6 ust. 1ze ustawy o narodowym zasobie archiwalnym i archiwach). Przepis ten obliguje archiwum </w:t>
            </w:r>
            <w:r w:rsidRPr="00C9699B">
              <w:rPr>
                <w:rFonts w:ascii="Lato" w:hAnsi="Lato"/>
                <w:sz w:val="20"/>
                <w:szCs w:val="20"/>
              </w:rPr>
              <w:lastRenderedPageBreak/>
              <w:t>wyodrębnione służby specjalnej do przekazania, do właściwego archiwum państwowego, wraz z dokumentami ewidencjonowanymi stanowiącymi materiały archiwalne, jednolitego rzeczowego wykazu akt.</w:t>
            </w:r>
          </w:p>
        </w:tc>
        <w:tc>
          <w:tcPr>
            <w:tcW w:w="4850" w:type="dxa"/>
          </w:tcPr>
          <w:p w14:paraId="319E6A2B" w14:textId="77777777" w:rsidR="00B86B3F" w:rsidRPr="00C9699B" w:rsidRDefault="00B86B3F" w:rsidP="00C9699B">
            <w:pPr>
              <w:jc w:val="both"/>
              <w:rPr>
                <w:rFonts w:ascii="Lato" w:hAnsi="Lato"/>
                <w:sz w:val="20"/>
                <w:szCs w:val="20"/>
              </w:rPr>
            </w:pPr>
            <w:r w:rsidRPr="00C9699B">
              <w:rPr>
                <w:rFonts w:ascii="Lato" w:hAnsi="Lato"/>
                <w:sz w:val="20"/>
                <w:szCs w:val="20"/>
              </w:rPr>
              <w:lastRenderedPageBreak/>
              <w:t xml:space="preserve">Trzeba podkreślić, iż przepis ten nie uwzględnia specyfiki funkcjonowania służb specjalnych, bowiem jednolity rzeczowy wykaz akt jest dokumentem opatrzonym klauzulą tajności, którego konstrukcja odzwierciedla kompetencje i zasady działania służby, przez co jego udostępnienie mogłoby umożliwić </w:t>
            </w:r>
            <w:r w:rsidRPr="00C9699B">
              <w:rPr>
                <w:rFonts w:ascii="Lato" w:hAnsi="Lato"/>
                <w:sz w:val="20"/>
                <w:szCs w:val="20"/>
              </w:rPr>
              <w:lastRenderedPageBreak/>
              <w:t>ustalenie szczegółowych</w:t>
            </w:r>
            <w:r w:rsidR="00540DE2">
              <w:rPr>
                <w:rFonts w:ascii="Lato" w:hAnsi="Lato"/>
                <w:sz w:val="20"/>
                <w:szCs w:val="20"/>
              </w:rPr>
              <w:t xml:space="preserve"> </w:t>
            </w:r>
            <w:r w:rsidRPr="00C9699B">
              <w:rPr>
                <w:rFonts w:ascii="Lato" w:hAnsi="Lato"/>
                <w:sz w:val="20"/>
                <w:szCs w:val="20"/>
              </w:rPr>
              <w:t>zadań</w:t>
            </w:r>
            <w:r w:rsidR="00540DE2">
              <w:rPr>
                <w:rFonts w:ascii="Lato" w:hAnsi="Lato"/>
                <w:sz w:val="20"/>
                <w:szCs w:val="20"/>
              </w:rPr>
              <w:t xml:space="preserve"> </w:t>
            </w:r>
            <w:r w:rsidRPr="00C9699B">
              <w:rPr>
                <w:rFonts w:ascii="Lato" w:hAnsi="Lato"/>
                <w:sz w:val="20"/>
                <w:szCs w:val="20"/>
              </w:rPr>
              <w:t>służby, a zwłaszcza sposobu ich realizacji.</w:t>
            </w:r>
          </w:p>
        </w:tc>
        <w:tc>
          <w:tcPr>
            <w:tcW w:w="4043" w:type="dxa"/>
          </w:tcPr>
          <w:p w14:paraId="41754A69" w14:textId="77777777" w:rsidR="00B86B3F" w:rsidRDefault="00915399" w:rsidP="00C9699B">
            <w:pPr>
              <w:jc w:val="both"/>
              <w:rPr>
                <w:rFonts w:ascii="Lato" w:hAnsi="Lato"/>
                <w:sz w:val="20"/>
                <w:szCs w:val="20"/>
              </w:rPr>
            </w:pPr>
            <w:r>
              <w:rPr>
                <w:rFonts w:ascii="Lato" w:hAnsi="Lato"/>
                <w:sz w:val="20"/>
                <w:szCs w:val="20"/>
              </w:rPr>
              <w:lastRenderedPageBreak/>
              <w:t>Uwaga nieuwzględniona.</w:t>
            </w:r>
          </w:p>
          <w:p w14:paraId="255BB868" w14:textId="5B1DC651" w:rsidR="00915399" w:rsidRPr="00C9699B" w:rsidRDefault="008356B0" w:rsidP="00396F2A">
            <w:pPr>
              <w:jc w:val="both"/>
              <w:rPr>
                <w:rFonts w:ascii="Lato" w:hAnsi="Lato"/>
                <w:sz w:val="20"/>
                <w:szCs w:val="20"/>
              </w:rPr>
            </w:pPr>
            <w:r>
              <w:rPr>
                <w:rFonts w:ascii="Lato" w:hAnsi="Lato"/>
                <w:sz w:val="20"/>
                <w:szCs w:val="20"/>
              </w:rPr>
              <w:t>Należy podkreślić, że p</w:t>
            </w:r>
            <w:r w:rsidRPr="008356B0">
              <w:rPr>
                <w:rFonts w:ascii="Lato" w:hAnsi="Lato"/>
                <w:sz w:val="20"/>
                <w:szCs w:val="20"/>
              </w:rPr>
              <w:t xml:space="preserve">rojekt ustawy nie reguluje </w:t>
            </w:r>
            <w:r>
              <w:rPr>
                <w:rFonts w:ascii="Lato" w:hAnsi="Lato"/>
                <w:sz w:val="20"/>
                <w:szCs w:val="20"/>
              </w:rPr>
              <w:t xml:space="preserve">sposobu </w:t>
            </w:r>
            <w:r w:rsidRPr="008356B0">
              <w:rPr>
                <w:rFonts w:ascii="Lato" w:hAnsi="Lato"/>
                <w:sz w:val="20"/>
                <w:szCs w:val="20"/>
              </w:rPr>
              <w:t>postępowania z</w:t>
            </w:r>
            <w:r w:rsidR="00871F6B">
              <w:rPr>
                <w:rFonts w:ascii="Lato" w:hAnsi="Lato"/>
                <w:sz w:val="20"/>
                <w:szCs w:val="20"/>
              </w:rPr>
              <w:t> </w:t>
            </w:r>
            <w:r w:rsidRPr="008356B0">
              <w:rPr>
                <w:rFonts w:ascii="Lato" w:hAnsi="Lato"/>
                <w:sz w:val="20"/>
                <w:szCs w:val="20"/>
              </w:rPr>
              <w:t xml:space="preserve">dokumentacją, w której mogą znajdować się informacje niejawne. W tym zakresie obowiązuje ustawa z dnia 5 sierpnia 2010 r. o ochronie informacji niejawnych (Dz. U. z </w:t>
            </w:r>
            <w:r w:rsidR="004C3712">
              <w:rPr>
                <w:rFonts w:ascii="Lato" w:hAnsi="Lato"/>
                <w:sz w:val="20"/>
                <w:szCs w:val="20"/>
              </w:rPr>
              <w:lastRenderedPageBreak/>
              <w:t>2024</w:t>
            </w:r>
            <w:r w:rsidRPr="008356B0">
              <w:rPr>
                <w:rFonts w:ascii="Lato" w:hAnsi="Lato"/>
                <w:sz w:val="20"/>
                <w:szCs w:val="20"/>
              </w:rPr>
              <w:t xml:space="preserve"> r. poz. </w:t>
            </w:r>
            <w:r w:rsidR="004C3712">
              <w:rPr>
                <w:rFonts w:ascii="Lato" w:hAnsi="Lato"/>
                <w:sz w:val="20"/>
                <w:szCs w:val="20"/>
              </w:rPr>
              <w:t xml:space="preserve">632, z </w:t>
            </w:r>
            <w:proofErr w:type="spellStart"/>
            <w:r w:rsidR="00B32CDD">
              <w:rPr>
                <w:rFonts w:ascii="Lato" w:hAnsi="Lato"/>
                <w:sz w:val="20"/>
                <w:szCs w:val="20"/>
              </w:rPr>
              <w:t>późn</w:t>
            </w:r>
            <w:proofErr w:type="spellEnd"/>
            <w:r w:rsidR="00B32CDD">
              <w:rPr>
                <w:rFonts w:ascii="Lato" w:hAnsi="Lato"/>
                <w:sz w:val="20"/>
                <w:szCs w:val="20"/>
              </w:rPr>
              <w:t>. z</w:t>
            </w:r>
            <w:r w:rsidR="004C3712">
              <w:rPr>
                <w:rFonts w:ascii="Lato" w:hAnsi="Lato"/>
                <w:sz w:val="20"/>
                <w:szCs w:val="20"/>
              </w:rPr>
              <w:t>m.</w:t>
            </w:r>
            <w:r w:rsidRPr="008356B0">
              <w:rPr>
                <w:rFonts w:ascii="Lato" w:hAnsi="Lato"/>
                <w:sz w:val="20"/>
                <w:szCs w:val="20"/>
              </w:rPr>
              <w:t xml:space="preserve">). </w:t>
            </w:r>
            <w:r w:rsidR="00915399">
              <w:rPr>
                <w:rFonts w:ascii="Lato" w:hAnsi="Lato"/>
                <w:sz w:val="20"/>
                <w:szCs w:val="20"/>
              </w:rPr>
              <w:t>Do archiwów państwowych trafiają dokumenty jawne, a</w:t>
            </w:r>
            <w:r w:rsidR="00871F6B">
              <w:rPr>
                <w:rFonts w:ascii="Lato" w:hAnsi="Lato"/>
                <w:sz w:val="20"/>
                <w:szCs w:val="20"/>
              </w:rPr>
              <w:t> </w:t>
            </w:r>
            <w:r w:rsidR="00915399">
              <w:rPr>
                <w:rFonts w:ascii="Lato" w:hAnsi="Lato"/>
                <w:sz w:val="20"/>
                <w:szCs w:val="20"/>
              </w:rPr>
              <w:t>więc dopiero po zdjęciu klauzuli.</w:t>
            </w:r>
            <w:r w:rsidR="00D76227">
              <w:rPr>
                <w:rFonts w:ascii="Lato" w:hAnsi="Lato"/>
                <w:sz w:val="20"/>
                <w:szCs w:val="20"/>
              </w:rPr>
              <w:t xml:space="preserve"> Należy również zauważyć, że </w:t>
            </w:r>
            <w:r w:rsidR="002C525D">
              <w:rPr>
                <w:rFonts w:ascii="Lato" w:hAnsi="Lato"/>
                <w:sz w:val="20"/>
                <w:szCs w:val="20"/>
              </w:rPr>
              <w:t>z</w:t>
            </w:r>
            <w:r w:rsidR="002C525D" w:rsidRPr="002C525D">
              <w:rPr>
                <w:rFonts w:ascii="Lato" w:hAnsi="Lato"/>
                <w:sz w:val="20"/>
                <w:szCs w:val="20"/>
              </w:rPr>
              <w:t>godnie z art. 32 ust. 1</w:t>
            </w:r>
            <w:r w:rsidR="00A37AEF">
              <w:rPr>
                <w:rFonts w:ascii="Lato" w:hAnsi="Lato"/>
                <w:sz w:val="20"/>
                <w:szCs w:val="20"/>
              </w:rPr>
              <w:t xml:space="preserve"> ustawy</w:t>
            </w:r>
            <w:r w:rsidR="00871F6B">
              <w:rPr>
                <w:rFonts w:ascii="Lato" w:hAnsi="Lato"/>
                <w:sz w:val="20"/>
                <w:szCs w:val="20"/>
              </w:rPr>
              <w:t xml:space="preserve"> o narodowym zasobi</w:t>
            </w:r>
            <w:r w:rsidR="00EC5A4E">
              <w:rPr>
                <w:rFonts w:ascii="Lato" w:hAnsi="Lato"/>
                <w:sz w:val="20"/>
                <w:szCs w:val="20"/>
              </w:rPr>
              <w:t>e archiwalnym i </w:t>
            </w:r>
            <w:r w:rsidR="00871F6B">
              <w:rPr>
                <w:rFonts w:ascii="Lato" w:hAnsi="Lato"/>
                <w:sz w:val="20"/>
                <w:szCs w:val="20"/>
              </w:rPr>
              <w:t>archiwach</w:t>
            </w:r>
            <w:r w:rsidR="00A37AEF">
              <w:rPr>
                <w:rFonts w:ascii="Lato" w:hAnsi="Lato"/>
                <w:sz w:val="20"/>
                <w:szCs w:val="20"/>
              </w:rPr>
              <w:t xml:space="preserve"> takie materiały ar</w:t>
            </w:r>
            <w:r w:rsidR="00396F2A">
              <w:rPr>
                <w:rFonts w:ascii="Lato" w:hAnsi="Lato"/>
                <w:sz w:val="20"/>
                <w:szCs w:val="20"/>
              </w:rPr>
              <w:t xml:space="preserve">chiwalne przekazywane będą do archiwów państwowych dopiero po </w:t>
            </w:r>
            <w:r w:rsidR="00396F2A" w:rsidRPr="00396F2A">
              <w:rPr>
                <w:rFonts w:ascii="Lato" w:hAnsi="Lato"/>
                <w:sz w:val="20"/>
                <w:szCs w:val="20"/>
              </w:rPr>
              <w:t>upływie 50 lat od daty ich wytworzenia, o ile nie narusza to prawnie</w:t>
            </w:r>
            <w:r w:rsidR="00871F6B">
              <w:rPr>
                <w:rFonts w:ascii="Lato" w:hAnsi="Lato"/>
                <w:sz w:val="20"/>
                <w:szCs w:val="20"/>
              </w:rPr>
              <w:t xml:space="preserve"> </w:t>
            </w:r>
            <w:r w:rsidR="00396F2A" w:rsidRPr="00396F2A">
              <w:rPr>
                <w:rFonts w:ascii="Lato" w:hAnsi="Lato"/>
                <w:sz w:val="20"/>
                <w:szCs w:val="20"/>
              </w:rPr>
              <w:t>chronionych interesów Państwa</w:t>
            </w:r>
            <w:r w:rsidR="00EC5A4E">
              <w:rPr>
                <w:rFonts w:ascii="Lato" w:hAnsi="Lato"/>
                <w:sz w:val="20"/>
                <w:szCs w:val="20"/>
              </w:rPr>
              <w:t> </w:t>
            </w:r>
            <w:r w:rsidR="00396F2A" w:rsidRPr="00396F2A">
              <w:rPr>
                <w:rFonts w:ascii="Lato" w:hAnsi="Lato"/>
                <w:sz w:val="20"/>
                <w:szCs w:val="20"/>
              </w:rPr>
              <w:t>i</w:t>
            </w:r>
            <w:r w:rsidR="00871F6B">
              <w:rPr>
                <w:rFonts w:ascii="Lato" w:hAnsi="Lato"/>
                <w:sz w:val="20"/>
                <w:szCs w:val="20"/>
              </w:rPr>
              <w:t> </w:t>
            </w:r>
            <w:r w:rsidR="00396F2A" w:rsidRPr="00396F2A">
              <w:rPr>
                <w:rFonts w:ascii="Lato" w:hAnsi="Lato"/>
                <w:sz w:val="20"/>
                <w:szCs w:val="20"/>
              </w:rPr>
              <w:t>obywateli</w:t>
            </w:r>
            <w:r w:rsidR="004C3712">
              <w:rPr>
                <w:rFonts w:ascii="Lato" w:hAnsi="Lato"/>
                <w:sz w:val="20"/>
                <w:szCs w:val="20"/>
              </w:rPr>
              <w:t>,</w:t>
            </w:r>
            <w:r w:rsidR="00540E61">
              <w:rPr>
                <w:rFonts w:ascii="Lato" w:hAnsi="Lato"/>
                <w:sz w:val="20"/>
                <w:szCs w:val="20"/>
              </w:rPr>
              <w:t xml:space="preserve"> a JRWA powinien obejmować okres</w:t>
            </w:r>
            <w:r w:rsidR="00871F6B">
              <w:rPr>
                <w:rFonts w:ascii="Lato" w:hAnsi="Lato"/>
                <w:sz w:val="20"/>
                <w:szCs w:val="20"/>
              </w:rPr>
              <w:t>,</w:t>
            </w:r>
            <w:r w:rsidR="00540E61">
              <w:rPr>
                <w:rFonts w:ascii="Lato" w:hAnsi="Lato"/>
                <w:sz w:val="20"/>
                <w:szCs w:val="20"/>
              </w:rPr>
              <w:t xml:space="preserve"> z</w:t>
            </w:r>
            <w:r w:rsidR="00871F6B">
              <w:rPr>
                <w:rFonts w:ascii="Lato" w:hAnsi="Lato"/>
                <w:sz w:val="20"/>
                <w:szCs w:val="20"/>
              </w:rPr>
              <w:t> </w:t>
            </w:r>
            <w:r w:rsidR="00540E61">
              <w:rPr>
                <w:rFonts w:ascii="Lato" w:hAnsi="Lato"/>
                <w:sz w:val="20"/>
                <w:szCs w:val="20"/>
              </w:rPr>
              <w:t>którego pochodzą przekazywane materiały archiwalne.</w:t>
            </w:r>
          </w:p>
        </w:tc>
      </w:tr>
      <w:tr w:rsidR="0020229A" w:rsidRPr="00C9699B" w14:paraId="62D13CCE" w14:textId="77777777" w:rsidTr="0020229A">
        <w:tc>
          <w:tcPr>
            <w:tcW w:w="548" w:type="dxa"/>
          </w:tcPr>
          <w:p w14:paraId="7F58C13E" w14:textId="77777777" w:rsidR="0020229A" w:rsidRPr="00C9699B" w:rsidRDefault="007E14A6" w:rsidP="00C9699B">
            <w:pPr>
              <w:jc w:val="both"/>
              <w:rPr>
                <w:rFonts w:ascii="Lato" w:hAnsi="Lato"/>
                <w:sz w:val="20"/>
                <w:szCs w:val="20"/>
              </w:rPr>
            </w:pPr>
            <w:r>
              <w:rPr>
                <w:rFonts w:ascii="Lato" w:hAnsi="Lato"/>
                <w:sz w:val="20"/>
                <w:szCs w:val="20"/>
              </w:rPr>
              <w:lastRenderedPageBreak/>
              <w:t>18</w:t>
            </w:r>
          </w:p>
        </w:tc>
        <w:tc>
          <w:tcPr>
            <w:tcW w:w="1632" w:type="dxa"/>
          </w:tcPr>
          <w:p w14:paraId="0AFA65EE" w14:textId="77777777" w:rsidR="0020229A" w:rsidRPr="00C9699B" w:rsidRDefault="00333D1A" w:rsidP="00C9699B">
            <w:pPr>
              <w:jc w:val="both"/>
              <w:rPr>
                <w:rFonts w:ascii="Lato" w:hAnsi="Lato" w:cs="Calibri"/>
                <w:sz w:val="20"/>
                <w:szCs w:val="20"/>
              </w:rPr>
            </w:pPr>
            <w:r>
              <w:rPr>
                <w:rFonts w:ascii="Lato" w:hAnsi="Lato"/>
                <w:sz w:val="20"/>
                <w:szCs w:val="20"/>
              </w:rPr>
              <w:t xml:space="preserve">Rządowe </w:t>
            </w:r>
            <w:r w:rsidR="00BF50CA" w:rsidRPr="00C9699B">
              <w:rPr>
                <w:rFonts w:ascii="Lato" w:hAnsi="Lato"/>
                <w:sz w:val="20"/>
                <w:szCs w:val="20"/>
              </w:rPr>
              <w:t>Centrum Legislacji</w:t>
            </w:r>
          </w:p>
        </w:tc>
        <w:tc>
          <w:tcPr>
            <w:tcW w:w="1741" w:type="dxa"/>
          </w:tcPr>
          <w:p w14:paraId="43251F6C" w14:textId="1B7EEA78" w:rsidR="0020229A" w:rsidRPr="00C9699B" w:rsidRDefault="0020229A">
            <w:pPr>
              <w:jc w:val="both"/>
              <w:rPr>
                <w:rFonts w:ascii="Lato" w:hAnsi="Lato"/>
                <w:sz w:val="20"/>
                <w:szCs w:val="20"/>
              </w:rPr>
            </w:pPr>
            <w:r w:rsidRPr="00C9699B">
              <w:rPr>
                <w:rFonts w:ascii="Lato" w:hAnsi="Lato"/>
                <w:sz w:val="20"/>
                <w:szCs w:val="20"/>
              </w:rPr>
              <w:t xml:space="preserve">art. 1 pkt 2 lit. b projektu </w:t>
            </w:r>
            <w:r w:rsidR="00B50513">
              <w:rPr>
                <w:rFonts w:ascii="Lato" w:hAnsi="Lato"/>
                <w:sz w:val="20"/>
                <w:szCs w:val="20"/>
              </w:rPr>
              <w:t xml:space="preserve">w zakresie </w:t>
            </w:r>
            <w:r w:rsidRPr="00C9699B">
              <w:rPr>
                <w:rFonts w:ascii="Lato" w:hAnsi="Lato"/>
                <w:sz w:val="20"/>
                <w:szCs w:val="20"/>
              </w:rPr>
              <w:t>art. 6 ust. 1zf</w:t>
            </w:r>
          </w:p>
        </w:tc>
        <w:tc>
          <w:tcPr>
            <w:tcW w:w="2916" w:type="dxa"/>
          </w:tcPr>
          <w:p w14:paraId="02334269" w14:textId="77777777" w:rsidR="0020229A" w:rsidRPr="00C9699B" w:rsidRDefault="0020229A" w:rsidP="00C9699B">
            <w:pPr>
              <w:jc w:val="both"/>
              <w:rPr>
                <w:rFonts w:ascii="Lato" w:hAnsi="Lato"/>
                <w:sz w:val="20"/>
                <w:szCs w:val="20"/>
              </w:rPr>
            </w:pPr>
            <w:r w:rsidRPr="00C9699B">
              <w:rPr>
                <w:rFonts w:ascii="Lato" w:hAnsi="Lato"/>
                <w:sz w:val="20"/>
                <w:szCs w:val="20"/>
              </w:rPr>
              <w:t>W dodawanym w art. 1 w pkt 2 w lit. b projektu przepisie art. 6 ust. 1zf ustawy użyto określenia „jednostka organizacyjna, której działalność ustała”; należy przeanalizować ten przepis pod względem ustalenia zakresu niedziałających podmiotów, od których należy przekazać wymienione w przepisie informacje do archiwum państwowego, a także wskazać obowiązanego do przekazania tych informacji i archiwum państwowe, do którego będą przekazywane.</w:t>
            </w:r>
          </w:p>
        </w:tc>
        <w:tc>
          <w:tcPr>
            <w:tcW w:w="4850" w:type="dxa"/>
          </w:tcPr>
          <w:p w14:paraId="03877743" w14:textId="77777777" w:rsidR="0020229A" w:rsidRPr="00C9699B" w:rsidRDefault="0020229A" w:rsidP="00C9699B">
            <w:pPr>
              <w:jc w:val="both"/>
              <w:rPr>
                <w:rFonts w:ascii="Lato" w:hAnsi="Lato"/>
                <w:sz w:val="20"/>
                <w:szCs w:val="20"/>
              </w:rPr>
            </w:pPr>
          </w:p>
        </w:tc>
        <w:tc>
          <w:tcPr>
            <w:tcW w:w="4043" w:type="dxa"/>
          </w:tcPr>
          <w:p w14:paraId="51E4F482" w14:textId="1811DA8B" w:rsidR="0020229A" w:rsidRDefault="007845FB" w:rsidP="00C9699B">
            <w:pPr>
              <w:jc w:val="both"/>
              <w:rPr>
                <w:rFonts w:ascii="Lato" w:hAnsi="Lato"/>
                <w:sz w:val="20"/>
                <w:szCs w:val="20"/>
              </w:rPr>
            </w:pPr>
            <w:r>
              <w:rPr>
                <w:rFonts w:ascii="Lato" w:hAnsi="Lato"/>
                <w:sz w:val="20"/>
                <w:szCs w:val="20"/>
              </w:rPr>
              <w:t>Uwaga nieuwzględniona.</w:t>
            </w:r>
          </w:p>
          <w:p w14:paraId="26B22C0D" w14:textId="6D29D9EC" w:rsidR="007845FB" w:rsidRDefault="00490964" w:rsidP="00C9699B">
            <w:pPr>
              <w:jc w:val="both"/>
              <w:rPr>
                <w:rFonts w:ascii="Lato" w:hAnsi="Lato"/>
                <w:sz w:val="20"/>
                <w:szCs w:val="20"/>
              </w:rPr>
            </w:pPr>
            <w:r w:rsidRPr="00490964">
              <w:rPr>
                <w:rFonts w:ascii="Lato" w:hAnsi="Lato"/>
                <w:sz w:val="20"/>
                <w:szCs w:val="20"/>
              </w:rPr>
              <w:t xml:space="preserve">W wyniku zmian wprowadzonych do projektu ustawy kwestie poruszone w tej uwadze są obecnie uregulowane w art. 6 ust. </w:t>
            </w:r>
            <w:r w:rsidR="007F3213">
              <w:rPr>
                <w:rFonts w:ascii="Lato" w:hAnsi="Lato"/>
                <w:sz w:val="20"/>
                <w:szCs w:val="20"/>
              </w:rPr>
              <w:t>1z</w:t>
            </w:r>
            <w:r w:rsidRPr="00490964">
              <w:rPr>
                <w:rFonts w:ascii="Lato" w:hAnsi="Lato"/>
                <w:sz w:val="20"/>
                <w:szCs w:val="20"/>
              </w:rPr>
              <w:t xml:space="preserve"> zaktualizowanej wersji projektu ustawy.</w:t>
            </w:r>
          </w:p>
          <w:p w14:paraId="26E32E2B" w14:textId="70E7F0DA" w:rsidR="00B54464" w:rsidRPr="007E3F8F" w:rsidRDefault="007E3F8F" w:rsidP="007E3F8F">
            <w:pPr>
              <w:jc w:val="both"/>
              <w:rPr>
                <w:rFonts w:ascii="Lato" w:hAnsi="Lato"/>
                <w:sz w:val="20"/>
                <w:szCs w:val="20"/>
              </w:rPr>
            </w:pPr>
            <w:r w:rsidRPr="007E3F8F">
              <w:rPr>
                <w:rFonts w:ascii="Lato" w:hAnsi="Lato"/>
                <w:sz w:val="20"/>
                <w:szCs w:val="20"/>
              </w:rPr>
              <w:t xml:space="preserve">1) </w:t>
            </w:r>
            <w:r w:rsidR="00F67E0E">
              <w:rPr>
                <w:rFonts w:ascii="Lato" w:hAnsi="Lato"/>
                <w:sz w:val="20"/>
                <w:szCs w:val="20"/>
              </w:rPr>
              <w:t>W zakresie</w:t>
            </w:r>
            <w:r w:rsidR="00B54464" w:rsidRPr="007E3F8F">
              <w:rPr>
                <w:rFonts w:ascii="Lato" w:hAnsi="Lato"/>
                <w:sz w:val="20"/>
                <w:szCs w:val="20"/>
              </w:rPr>
              <w:t xml:space="preserve"> wątpliwości dot</w:t>
            </w:r>
            <w:r w:rsidR="00F67E0E">
              <w:rPr>
                <w:rFonts w:ascii="Lato" w:hAnsi="Lato"/>
                <w:sz w:val="20"/>
                <w:szCs w:val="20"/>
              </w:rPr>
              <w:t xml:space="preserve">yczącej </w:t>
            </w:r>
            <w:r w:rsidR="00B54464" w:rsidRPr="007E3F8F">
              <w:rPr>
                <w:rFonts w:ascii="Lato" w:hAnsi="Lato"/>
                <w:sz w:val="20"/>
                <w:szCs w:val="20"/>
              </w:rPr>
              <w:t xml:space="preserve"> „ustalenia zakresu niedziałających podmiotów”, to na podstawie różnych ustaw można ustalić, czy ustała działalność (np. zniesienie, likwidacja), a także – według przewidzianej w nich procedury – ustalić moment, w</w:t>
            </w:r>
            <w:r w:rsidR="00871F6B">
              <w:rPr>
                <w:rFonts w:ascii="Lato" w:hAnsi="Lato"/>
                <w:sz w:val="20"/>
                <w:szCs w:val="20"/>
              </w:rPr>
              <w:t> </w:t>
            </w:r>
            <w:r w:rsidR="00B54464" w:rsidRPr="007E3F8F">
              <w:rPr>
                <w:rFonts w:ascii="Lato" w:hAnsi="Lato"/>
                <w:sz w:val="20"/>
                <w:szCs w:val="20"/>
              </w:rPr>
              <w:t>którym nast</w:t>
            </w:r>
            <w:r w:rsidR="00376291" w:rsidRPr="007E3F8F">
              <w:rPr>
                <w:rFonts w:ascii="Lato" w:hAnsi="Lato"/>
                <w:sz w:val="20"/>
                <w:szCs w:val="20"/>
              </w:rPr>
              <w:t>ą</w:t>
            </w:r>
            <w:r w:rsidR="00B54464" w:rsidRPr="007E3F8F">
              <w:rPr>
                <w:rFonts w:ascii="Lato" w:hAnsi="Lato"/>
                <w:sz w:val="20"/>
                <w:szCs w:val="20"/>
              </w:rPr>
              <w:t>piło ustanie działalności.</w:t>
            </w:r>
          </w:p>
          <w:p w14:paraId="7EF6F2E5" w14:textId="2CF6DB37" w:rsidR="00B54464" w:rsidRPr="007E3F8F" w:rsidRDefault="007E3F8F">
            <w:pPr>
              <w:jc w:val="both"/>
              <w:rPr>
                <w:rFonts w:ascii="Lato" w:hAnsi="Lato"/>
                <w:sz w:val="20"/>
                <w:szCs w:val="20"/>
              </w:rPr>
            </w:pPr>
            <w:r w:rsidRPr="007E3F8F">
              <w:rPr>
                <w:rFonts w:ascii="Lato" w:hAnsi="Lato"/>
                <w:sz w:val="20"/>
                <w:szCs w:val="20"/>
              </w:rPr>
              <w:t xml:space="preserve">2) </w:t>
            </w:r>
            <w:r w:rsidR="00F67E0E">
              <w:rPr>
                <w:rFonts w:ascii="Lato" w:hAnsi="Lato"/>
                <w:sz w:val="20"/>
                <w:szCs w:val="20"/>
              </w:rPr>
              <w:t>Odnosząc się</w:t>
            </w:r>
            <w:r w:rsidR="00376291" w:rsidRPr="007E3F8F">
              <w:rPr>
                <w:rFonts w:ascii="Lato" w:hAnsi="Lato"/>
                <w:sz w:val="20"/>
                <w:szCs w:val="20"/>
              </w:rPr>
              <w:t xml:space="preserve"> do sugestii, by „wskazać obowiązanego do przekazania tych informacji”, należy stwierdzić, że j</w:t>
            </w:r>
            <w:r w:rsidR="00B54464" w:rsidRPr="007E3F8F">
              <w:rPr>
                <w:rFonts w:ascii="Lato" w:hAnsi="Lato"/>
                <w:sz w:val="20"/>
                <w:szCs w:val="20"/>
              </w:rPr>
              <w:t xml:space="preserve">ednostką organizacyjną, której działalność ustaje, zawsze </w:t>
            </w:r>
            <w:r w:rsidR="00F67E0E">
              <w:rPr>
                <w:rFonts w:ascii="Lato" w:hAnsi="Lato"/>
                <w:sz w:val="20"/>
                <w:szCs w:val="20"/>
              </w:rPr>
              <w:t>„</w:t>
            </w:r>
            <w:r w:rsidR="00B54464" w:rsidRPr="007E3F8F">
              <w:rPr>
                <w:rFonts w:ascii="Lato" w:hAnsi="Lato"/>
                <w:sz w:val="20"/>
                <w:szCs w:val="20"/>
              </w:rPr>
              <w:t>ktoś</w:t>
            </w:r>
            <w:r w:rsidR="00F67E0E">
              <w:rPr>
                <w:rFonts w:ascii="Lato" w:hAnsi="Lato"/>
                <w:sz w:val="20"/>
                <w:szCs w:val="20"/>
              </w:rPr>
              <w:t>”</w:t>
            </w:r>
            <w:r w:rsidR="00B54464" w:rsidRPr="007E3F8F">
              <w:rPr>
                <w:rFonts w:ascii="Lato" w:hAnsi="Lato"/>
                <w:sz w:val="20"/>
                <w:szCs w:val="20"/>
              </w:rPr>
              <w:t xml:space="preserve"> zarządza (np. syndyk, likwidator) do chwili ustalonego prawem zakończenia bytu</w:t>
            </w:r>
            <w:r w:rsidR="00376291" w:rsidRPr="007E3F8F">
              <w:rPr>
                <w:rFonts w:ascii="Lato" w:hAnsi="Lato"/>
                <w:sz w:val="20"/>
                <w:szCs w:val="20"/>
              </w:rPr>
              <w:t xml:space="preserve"> jednostki</w:t>
            </w:r>
            <w:r w:rsidR="00B54464" w:rsidRPr="007E3F8F">
              <w:rPr>
                <w:rFonts w:ascii="Lato" w:hAnsi="Lato"/>
                <w:sz w:val="20"/>
                <w:szCs w:val="20"/>
              </w:rPr>
              <w:t>. Powinności wynikające z art. 6 ust. 1z</w:t>
            </w:r>
            <w:r w:rsidR="00376291" w:rsidRPr="007E3F8F">
              <w:rPr>
                <w:rFonts w:ascii="Lato" w:hAnsi="Lato"/>
                <w:sz w:val="20"/>
                <w:szCs w:val="20"/>
              </w:rPr>
              <w:t>, podobnie jak inne obowiązki dotyczące postępowania z dokumentacją, obciążają organ, który zarządza jednostką do chwili ustania</w:t>
            </w:r>
            <w:r w:rsidR="00FB0610">
              <w:rPr>
                <w:rFonts w:ascii="Lato" w:hAnsi="Lato"/>
                <w:sz w:val="20"/>
                <w:szCs w:val="20"/>
              </w:rPr>
              <w:t xml:space="preserve"> funkcjonowania tej jednostki</w:t>
            </w:r>
            <w:r w:rsidR="00376291" w:rsidRPr="007E3F8F">
              <w:rPr>
                <w:rFonts w:ascii="Lato" w:hAnsi="Lato"/>
                <w:sz w:val="20"/>
                <w:szCs w:val="20"/>
              </w:rPr>
              <w:t xml:space="preserve">, względnie podmiot, który wcześniej przejął dokumentację w trybie art. 5 ust. 1e </w:t>
            </w:r>
            <w:r w:rsidR="006573C8">
              <w:rPr>
                <w:rFonts w:ascii="Lato" w:hAnsi="Lato"/>
                <w:sz w:val="20"/>
                <w:szCs w:val="20"/>
              </w:rPr>
              <w:t>ustawy o narodowym zasobie archiwalnym i archiwach</w:t>
            </w:r>
            <w:r w:rsidR="00376291" w:rsidRPr="007E3F8F">
              <w:rPr>
                <w:rFonts w:ascii="Lato" w:hAnsi="Lato"/>
                <w:sz w:val="20"/>
                <w:szCs w:val="20"/>
              </w:rPr>
              <w:t xml:space="preserve">. W przypadku stosowania art. 6 ust. 1z będzie obowiązywał pod tym względem taki sam mechanizm, jak przy </w:t>
            </w:r>
            <w:r w:rsidR="00376291" w:rsidRPr="007E3F8F">
              <w:rPr>
                <w:rFonts w:ascii="Lato" w:hAnsi="Lato"/>
                <w:sz w:val="20"/>
                <w:szCs w:val="20"/>
              </w:rPr>
              <w:lastRenderedPageBreak/>
              <w:t xml:space="preserve">przekazywaniu do archiwów państwowych innych dokumentów. </w:t>
            </w:r>
          </w:p>
        </w:tc>
      </w:tr>
      <w:tr w:rsidR="00B86B3F" w:rsidRPr="00C9699B" w14:paraId="06B7CFDF" w14:textId="77777777" w:rsidTr="0020229A">
        <w:tc>
          <w:tcPr>
            <w:tcW w:w="548" w:type="dxa"/>
          </w:tcPr>
          <w:p w14:paraId="1016A50C" w14:textId="77777777" w:rsidR="00B86B3F" w:rsidRPr="00C9699B" w:rsidRDefault="007E14A6" w:rsidP="00C9699B">
            <w:pPr>
              <w:jc w:val="both"/>
              <w:rPr>
                <w:rFonts w:ascii="Lato" w:hAnsi="Lato"/>
                <w:sz w:val="20"/>
                <w:szCs w:val="20"/>
              </w:rPr>
            </w:pPr>
            <w:r>
              <w:rPr>
                <w:rFonts w:ascii="Lato" w:hAnsi="Lato"/>
                <w:sz w:val="20"/>
                <w:szCs w:val="20"/>
              </w:rPr>
              <w:lastRenderedPageBreak/>
              <w:t>19</w:t>
            </w:r>
          </w:p>
        </w:tc>
        <w:tc>
          <w:tcPr>
            <w:tcW w:w="1632" w:type="dxa"/>
          </w:tcPr>
          <w:p w14:paraId="4FC67AA6" w14:textId="77777777" w:rsidR="00B86B3F" w:rsidRPr="00C9699B" w:rsidRDefault="00B86B3F" w:rsidP="00C9699B">
            <w:pPr>
              <w:jc w:val="both"/>
              <w:rPr>
                <w:rFonts w:ascii="Lato" w:hAnsi="Lato" w:cs="Calibri"/>
                <w:sz w:val="20"/>
                <w:szCs w:val="20"/>
              </w:rPr>
            </w:pPr>
            <w:r w:rsidRPr="00C9699B">
              <w:rPr>
                <w:rFonts w:ascii="Lato" w:hAnsi="Lato" w:cs="Calibri"/>
                <w:sz w:val="20"/>
                <w:szCs w:val="20"/>
              </w:rPr>
              <w:t>Koordynator Służb Specjalnych</w:t>
            </w:r>
          </w:p>
        </w:tc>
        <w:tc>
          <w:tcPr>
            <w:tcW w:w="1741" w:type="dxa"/>
          </w:tcPr>
          <w:p w14:paraId="0C5C227A" w14:textId="1F757742" w:rsidR="00B86B3F" w:rsidRPr="00C9699B" w:rsidRDefault="00B86B3F">
            <w:pPr>
              <w:jc w:val="both"/>
              <w:rPr>
                <w:rFonts w:ascii="Lato" w:hAnsi="Lato"/>
                <w:sz w:val="20"/>
                <w:szCs w:val="20"/>
              </w:rPr>
            </w:pPr>
            <w:r w:rsidRPr="00C9699B">
              <w:rPr>
                <w:rFonts w:ascii="Lato" w:hAnsi="Lato"/>
                <w:sz w:val="20"/>
                <w:szCs w:val="20"/>
              </w:rPr>
              <w:t xml:space="preserve">art. 1 pkt 2 lit. b projektu </w:t>
            </w:r>
            <w:r w:rsidR="007E0112">
              <w:rPr>
                <w:rFonts w:ascii="Lato" w:hAnsi="Lato"/>
                <w:sz w:val="20"/>
                <w:szCs w:val="20"/>
              </w:rPr>
              <w:t>w zakresie</w:t>
            </w:r>
            <w:r w:rsidRPr="00C9699B">
              <w:rPr>
                <w:rFonts w:ascii="Lato" w:hAnsi="Lato"/>
                <w:sz w:val="20"/>
                <w:szCs w:val="20"/>
              </w:rPr>
              <w:t xml:space="preserve"> art. 6 ust. 1</w:t>
            </w:r>
            <w:r w:rsidR="007E0112">
              <w:rPr>
                <w:rFonts w:ascii="Lato" w:hAnsi="Lato"/>
                <w:sz w:val="20"/>
                <w:szCs w:val="20"/>
              </w:rPr>
              <w:t>l</w:t>
            </w:r>
          </w:p>
        </w:tc>
        <w:tc>
          <w:tcPr>
            <w:tcW w:w="2916" w:type="dxa"/>
          </w:tcPr>
          <w:p w14:paraId="45A35293" w14:textId="77777777" w:rsidR="00B86B3F" w:rsidRPr="00C9699B" w:rsidRDefault="00B86B3F" w:rsidP="00C9699B">
            <w:pPr>
              <w:jc w:val="both"/>
              <w:rPr>
                <w:rFonts w:ascii="Lato" w:hAnsi="Lato"/>
                <w:sz w:val="20"/>
                <w:szCs w:val="20"/>
              </w:rPr>
            </w:pPr>
            <w:r w:rsidRPr="00C9699B">
              <w:rPr>
                <w:rFonts w:ascii="Lato" w:hAnsi="Lato"/>
                <w:sz w:val="20"/>
                <w:szCs w:val="20"/>
              </w:rPr>
              <w:t xml:space="preserve">Wskazuję na zasadność jednoznacznego określenia w projektowanych przepisach, iż regulacje dotyczące traktowania </w:t>
            </w:r>
            <w:proofErr w:type="spellStart"/>
            <w:r w:rsidRPr="00C9699B">
              <w:rPr>
                <w:rFonts w:ascii="Lato" w:hAnsi="Lato"/>
                <w:sz w:val="20"/>
                <w:szCs w:val="20"/>
              </w:rPr>
              <w:t>odwzorowań</w:t>
            </w:r>
            <w:proofErr w:type="spellEnd"/>
            <w:r w:rsidRPr="00C9699B">
              <w:rPr>
                <w:rFonts w:ascii="Lato" w:hAnsi="Lato"/>
                <w:sz w:val="20"/>
                <w:szCs w:val="20"/>
              </w:rPr>
              <w:t xml:space="preserve"> cyfrowych wytworzonych w służbach specjalnych jako dokumentów o wartości historycznej i dowodowej odnoszą się również do dokumentów, w których mogą znajdować się informacje niejawne (art. 1 pkt 2 lit. b ust. 11 projektu ustawy / art. 6 ust. 11 ustawy o narodowym zasobie archiwalnym i archiwach).</w:t>
            </w:r>
          </w:p>
        </w:tc>
        <w:tc>
          <w:tcPr>
            <w:tcW w:w="4850" w:type="dxa"/>
          </w:tcPr>
          <w:p w14:paraId="25A3AA58" w14:textId="77777777" w:rsidR="00B86B3F" w:rsidRPr="00C9699B" w:rsidRDefault="00B86B3F" w:rsidP="00C9699B">
            <w:pPr>
              <w:jc w:val="both"/>
              <w:rPr>
                <w:rFonts w:ascii="Lato" w:hAnsi="Lato"/>
                <w:sz w:val="20"/>
                <w:szCs w:val="20"/>
              </w:rPr>
            </w:pPr>
          </w:p>
        </w:tc>
        <w:tc>
          <w:tcPr>
            <w:tcW w:w="4043" w:type="dxa"/>
          </w:tcPr>
          <w:p w14:paraId="06E40485" w14:textId="61D00792" w:rsidR="00CA1BFB" w:rsidRDefault="00CA1BFB" w:rsidP="00C9699B">
            <w:pPr>
              <w:jc w:val="both"/>
              <w:rPr>
                <w:rFonts w:ascii="Lato" w:hAnsi="Lato"/>
                <w:sz w:val="20"/>
                <w:szCs w:val="20"/>
              </w:rPr>
            </w:pPr>
            <w:r>
              <w:rPr>
                <w:rFonts w:ascii="Lato" w:hAnsi="Lato"/>
                <w:sz w:val="20"/>
                <w:szCs w:val="20"/>
              </w:rPr>
              <w:t>Uwaga nieuwzględniona</w:t>
            </w:r>
          </w:p>
          <w:p w14:paraId="57F821AC" w14:textId="069E8E62" w:rsidR="00B41ED7" w:rsidRDefault="00B41ED7" w:rsidP="001B2949">
            <w:pPr>
              <w:jc w:val="both"/>
              <w:rPr>
                <w:rFonts w:ascii="Lato" w:hAnsi="Lato"/>
                <w:sz w:val="20"/>
                <w:szCs w:val="20"/>
              </w:rPr>
            </w:pPr>
            <w:r w:rsidRPr="00490964">
              <w:rPr>
                <w:rFonts w:ascii="Lato" w:hAnsi="Lato"/>
                <w:sz w:val="20"/>
                <w:szCs w:val="20"/>
              </w:rPr>
              <w:t xml:space="preserve">W wyniku zmian wprowadzonych do projektu ustawy kwestie poruszone w tej uwadze są obecnie uregulowane w art. 6 ust. </w:t>
            </w:r>
            <w:r>
              <w:rPr>
                <w:rFonts w:ascii="Lato" w:hAnsi="Lato"/>
                <w:sz w:val="20"/>
                <w:szCs w:val="20"/>
              </w:rPr>
              <w:t>1i</w:t>
            </w:r>
            <w:r w:rsidRPr="00490964">
              <w:rPr>
                <w:rFonts w:ascii="Lato" w:hAnsi="Lato"/>
                <w:sz w:val="20"/>
                <w:szCs w:val="20"/>
              </w:rPr>
              <w:t xml:space="preserve"> zaktualizowanej wersji projektu ustawy.</w:t>
            </w:r>
          </w:p>
          <w:p w14:paraId="12CABCC0" w14:textId="73F8BDD3" w:rsidR="00B86B3F" w:rsidRPr="00C9699B" w:rsidRDefault="00B550B0" w:rsidP="003E6A3D">
            <w:pPr>
              <w:jc w:val="both"/>
              <w:rPr>
                <w:rFonts w:ascii="Lato" w:hAnsi="Lato"/>
                <w:sz w:val="20"/>
                <w:szCs w:val="20"/>
              </w:rPr>
            </w:pPr>
            <w:r>
              <w:rPr>
                <w:rFonts w:ascii="Lato" w:hAnsi="Lato"/>
                <w:sz w:val="20"/>
                <w:szCs w:val="20"/>
              </w:rPr>
              <w:t xml:space="preserve">Projektowany przepis odnosi się </w:t>
            </w:r>
            <w:r w:rsidR="008D195F">
              <w:rPr>
                <w:rFonts w:ascii="Lato" w:hAnsi="Lato"/>
                <w:sz w:val="20"/>
                <w:szCs w:val="20"/>
              </w:rPr>
              <w:t>do</w:t>
            </w:r>
            <w:r w:rsidR="00FB5C65">
              <w:rPr>
                <w:rFonts w:ascii="Lato" w:hAnsi="Lato"/>
                <w:sz w:val="20"/>
                <w:szCs w:val="20"/>
              </w:rPr>
              <w:t xml:space="preserve"> </w:t>
            </w:r>
            <w:r w:rsidR="00460A11">
              <w:rPr>
                <w:rFonts w:ascii="Lato" w:hAnsi="Lato"/>
                <w:sz w:val="20"/>
                <w:szCs w:val="20"/>
              </w:rPr>
              <w:t xml:space="preserve"> dokumentacji, która wpływa i jest gromadzona w jednostce organizacyjnej </w:t>
            </w:r>
            <w:r w:rsidR="008D195F">
              <w:rPr>
                <w:rFonts w:ascii="Lato" w:hAnsi="Lato"/>
                <w:sz w:val="20"/>
                <w:szCs w:val="20"/>
              </w:rPr>
              <w:t>niezależnie od charakteru informacji</w:t>
            </w:r>
            <w:r w:rsidR="00F76EA1">
              <w:rPr>
                <w:rFonts w:ascii="Lato" w:hAnsi="Lato"/>
                <w:sz w:val="20"/>
                <w:szCs w:val="20"/>
              </w:rPr>
              <w:t>,</w:t>
            </w:r>
            <w:r w:rsidR="008D195F">
              <w:rPr>
                <w:rFonts w:ascii="Lato" w:hAnsi="Lato"/>
                <w:sz w:val="20"/>
                <w:szCs w:val="20"/>
              </w:rPr>
              <w:t xml:space="preserve"> jakie mogą </w:t>
            </w:r>
            <w:r w:rsidR="0056366E">
              <w:rPr>
                <w:rFonts w:ascii="Lato" w:hAnsi="Lato"/>
                <w:sz w:val="20"/>
                <w:szCs w:val="20"/>
              </w:rPr>
              <w:t xml:space="preserve">znajdować się </w:t>
            </w:r>
            <w:r w:rsidR="00460A11">
              <w:rPr>
                <w:rFonts w:ascii="Lato" w:hAnsi="Lato"/>
                <w:sz w:val="20"/>
                <w:szCs w:val="20"/>
              </w:rPr>
              <w:t xml:space="preserve">w </w:t>
            </w:r>
            <w:r w:rsidR="00F76EA1">
              <w:rPr>
                <w:rFonts w:ascii="Lato" w:hAnsi="Lato"/>
                <w:sz w:val="20"/>
                <w:szCs w:val="20"/>
              </w:rPr>
              <w:t>tej dokumentacji</w:t>
            </w:r>
            <w:r w:rsidR="00460A11">
              <w:rPr>
                <w:rFonts w:ascii="Lato" w:hAnsi="Lato"/>
                <w:sz w:val="20"/>
                <w:szCs w:val="20"/>
              </w:rPr>
              <w:t xml:space="preserve"> znajdować</w:t>
            </w:r>
            <w:r w:rsidR="0056366E">
              <w:rPr>
                <w:rFonts w:ascii="Lato" w:hAnsi="Lato"/>
                <w:sz w:val="20"/>
                <w:szCs w:val="20"/>
              </w:rPr>
              <w:t xml:space="preserve">. </w:t>
            </w:r>
            <w:r w:rsidR="00E92E78">
              <w:rPr>
                <w:rFonts w:ascii="Lato" w:hAnsi="Lato"/>
                <w:sz w:val="20"/>
                <w:szCs w:val="20"/>
              </w:rPr>
              <w:t xml:space="preserve">Jednakże </w:t>
            </w:r>
            <w:r w:rsidR="00896BE3">
              <w:rPr>
                <w:rFonts w:ascii="Lato" w:hAnsi="Lato"/>
                <w:sz w:val="20"/>
                <w:szCs w:val="20"/>
              </w:rPr>
              <w:t>podkreślić</w:t>
            </w:r>
            <w:r w:rsidR="00CF7262">
              <w:rPr>
                <w:rFonts w:ascii="Lato" w:hAnsi="Lato"/>
                <w:sz w:val="20"/>
                <w:szCs w:val="20"/>
              </w:rPr>
              <w:t xml:space="preserve"> </w:t>
            </w:r>
            <w:r w:rsidR="00E92E78">
              <w:rPr>
                <w:rFonts w:ascii="Lato" w:hAnsi="Lato"/>
                <w:sz w:val="20"/>
                <w:szCs w:val="20"/>
              </w:rPr>
              <w:t>należy</w:t>
            </w:r>
            <w:r w:rsidR="00F76EA1">
              <w:rPr>
                <w:rFonts w:ascii="Lato" w:hAnsi="Lato"/>
                <w:sz w:val="20"/>
                <w:szCs w:val="20"/>
              </w:rPr>
              <w:t>,</w:t>
            </w:r>
            <w:r w:rsidR="00E92E78">
              <w:rPr>
                <w:rFonts w:ascii="Lato" w:hAnsi="Lato"/>
                <w:sz w:val="20"/>
                <w:szCs w:val="20"/>
              </w:rPr>
              <w:t xml:space="preserve"> </w:t>
            </w:r>
            <w:r w:rsidR="0056366E">
              <w:rPr>
                <w:rFonts w:ascii="Lato" w:hAnsi="Lato"/>
                <w:sz w:val="20"/>
                <w:szCs w:val="20"/>
              </w:rPr>
              <w:t xml:space="preserve">że </w:t>
            </w:r>
            <w:r w:rsidR="00E92E78">
              <w:rPr>
                <w:rFonts w:ascii="Lato" w:hAnsi="Lato"/>
                <w:sz w:val="20"/>
                <w:szCs w:val="20"/>
              </w:rPr>
              <w:t xml:space="preserve">ustawa </w:t>
            </w:r>
            <w:r w:rsidR="0007694B" w:rsidRPr="0007694B">
              <w:rPr>
                <w:rFonts w:ascii="Lato" w:hAnsi="Lato"/>
                <w:sz w:val="20"/>
                <w:szCs w:val="20"/>
              </w:rPr>
              <w:t>nie reguluje</w:t>
            </w:r>
            <w:r w:rsidR="00A623FF">
              <w:rPr>
                <w:rFonts w:ascii="Lato" w:hAnsi="Lato"/>
                <w:sz w:val="20"/>
                <w:szCs w:val="20"/>
              </w:rPr>
              <w:t xml:space="preserve"> </w:t>
            </w:r>
            <w:r w:rsidR="0084694B">
              <w:rPr>
                <w:rFonts w:ascii="Lato" w:hAnsi="Lato"/>
                <w:sz w:val="20"/>
                <w:szCs w:val="20"/>
              </w:rPr>
              <w:t xml:space="preserve">zasad postępowania </w:t>
            </w:r>
            <w:r w:rsidR="0007694B" w:rsidRPr="0007694B">
              <w:rPr>
                <w:rFonts w:ascii="Lato" w:hAnsi="Lato"/>
                <w:sz w:val="20"/>
                <w:szCs w:val="20"/>
              </w:rPr>
              <w:t xml:space="preserve"> z</w:t>
            </w:r>
            <w:r w:rsidR="00A05DC9">
              <w:rPr>
                <w:rFonts w:ascii="Lato" w:hAnsi="Lato"/>
                <w:sz w:val="20"/>
                <w:szCs w:val="20"/>
              </w:rPr>
              <w:t> </w:t>
            </w:r>
            <w:r w:rsidR="0007694B" w:rsidRPr="0007694B">
              <w:rPr>
                <w:rFonts w:ascii="Lato" w:hAnsi="Lato"/>
                <w:sz w:val="20"/>
                <w:szCs w:val="20"/>
              </w:rPr>
              <w:t>dokumentacją, w której mogą znajdować się informacje niejawne. W tym zakresie obowiązuje ustawa z dnia 5 sierpnia 2010 r. o ochronie informacji niejawnych (.</w:t>
            </w:r>
            <w:r w:rsidR="0007694B">
              <w:rPr>
                <w:rFonts w:ascii="Lato" w:hAnsi="Lato"/>
                <w:sz w:val="20"/>
                <w:szCs w:val="20"/>
              </w:rPr>
              <w:t xml:space="preserve"> </w:t>
            </w:r>
            <w:r w:rsidR="00AE0BC0">
              <w:rPr>
                <w:rFonts w:ascii="Lato" w:hAnsi="Lato"/>
                <w:sz w:val="20"/>
                <w:szCs w:val="20"/>
              </w:rPr>
              <w:t xml:space="preserve">Z tego względu </w:t>
            </w:r>
            <w:r w:rsidR="00A623FF">
              <w:rPr>
                <w:rFonts w:ascii="Lato" w:hAnsi="Lato"/>
                <w:sz w:val="20"/>
                <w:szCs w:val="20"/>
              </w:rPr>
              <w:t>s</w:t>
            </w:r>
            <w:r w:rsidR="00B861A2">
              <w:rPr>
                <w:rFonts w:ascii="Lato" w:hAnsi="Lato"/>
                <w:sz w:val="20"/>
                <w:szCs w:val="20"/>
              </w:rPr>
              <w:t>posób postępowania z taką dokumentacją</w:t>
            </w:r>
            <w:r w:rsidR="00F76EA1">
              <w:rPr>
                <w:rFonts w:ascii="Lato" w:hAnsi="Lato"/>
                <w:sz w:val="20"/>
                <w:szCs w:val="20"/>
              </w:rPr>
              <w:t>,</w:t>
            </w:r>
            <w:r w:rsidR="00AE0BC0">
              <w:rPr>
                <w:rFonts w:ascii="Lato" w:hAnsi="Lato"/>
                <w:sz w:val="20"/>
                <w:szCs w:val="20"/>
              </w:rPr>
              <w:t xml:space="preserve"> w zgodzie z</w:t>
            </w:r>
            <w:r w:rsidR="004377F9">
              <w:rPr>
                <w:rFonts w:ascii="Lato" w:hAnsi="Lato"/>
                <w:sz w:val="20"/>
                <w:szCs w:val="20"/>
              </w:rPr>
              <w:t xml:space="preserve"> </w:t>
            </w:r>
            <w:r w:rsidR="00AE0BC0">
              <w:rPr>
                <w:rFonts w:ascii="Lato" w:hAnsi="Lato"/>
                <w:sz w:val="20"/>
                <w:szCs w:val="20"/>
              </w:rPr>
              <w:t xml:space="preserve">obowiązującymi przepisami </w:t>
            </w:r>
            <w:r w:rsidR="000B5110">
              <w:rPr>
                <w:rFonts w:ascii="Lato" w:hAnsi="Lato"/>
                <w:sz w:val="20"/>
                <w:szCs w:val="20"/>
              </w:rPr>
              <w:t xml:space="preserve">ustawy </w:t>
            </w:r>
            <w:r w:rsidR="00AE0BC0">
              <w:rPr>
                <w:rFonts w:ascii="Lato" w:hAnsi="Lato"/>
                <w:sz w:val="20"/>
                <w:szCs w:val="20"/>
              </w:rPr>
              <w:t>o</w:t>
            </w:r>
            <w:r w:rsidR="00A05DC9">
              <w:rPr>
                <w:rFonts w:ascii="Lato" w:hAnsi="Lato"/>
                <w:sz w:val="20"/>
                <w:szCs w:val="20"/>
              </w:rPr>
              <w:t> </w:t>
            </w:r>
            <w:r w:rsidR="00AE0BC0" w:rsidRPr="0007694B">
              <w:rPr>
                <w:rFonts w:ascii="Lato" w:hAnsi="Lato"/>
                <w:sz w:val="20"/>
                <w:szCs w:val="20"/>
              </w:rPr>
              <w:t>ochronie informacji niejawnych</w:t>
            </w:r>
            <w:r w:rsidR="00F76EA1">
              <w:rPr>
                <w:rFonts w:ascii="Lato" w:hAnsi="Lato"/>
                <w:sz w:val="20"/>
                <w:szCs w:val="20"/>
              </w:rPr>
              <w:t>,</w:t>
            </w:r>
            <w:r w:rsidR="00AE0BC0">
              <w:rPr>
                <w:rFonts w:ascii="Lato" w:hAnsi="Lato"/>
                <w:sz w:val="20"/>
                <w:szCs w:val="20"/>
              </w:rPr>
              <w:t xml:space="preserve"> </w:t>
            </w:r>
            <w:r w:rsidR="00B861A2">
              <w:rPr>
                <w:rFonts w:ascii="Lato" w:hAnsi="Lato"/>
                <w:sz w:val="20"/>
                <w:szCs w:val="20"/>
              </w:rPr>
              <w:t xml:space="preserve"> powinien </w:t>
            </w:r>
            <w:r w:rsidR="00137382">
              <w:rPr>
                <w:rFonts w:ascii="Lato" w:hAnsi="Lato"/>
                <w:sz w:val="20"/>
                <w:szCs w:val="20"/>
              </w:rPr>
              <w:t>określić organ właściwy w sprawach archiwów wyodrębnionych</w:t>
            </w:r>
            <w:r w:rsidR="00226C91">
              <w:rPr>
                <w:rFonts w:ascii="Lato" w:hAnsi="Lato"/>
                <w:sz w:val="20"/>
                <w:szCs w:val="20"/>
              </w:rPr>
              <w:t xml:space="preserve">. </w:t>
            </w:r>
            <w:r w:rsidR="003F4241">
              <w:rPr>
                <w:rFonts w:ascii="Lato" w:hAnsi="Lato"/>
                <w:sz w:val="20"/>
                <w:szCs w:val="20"/>
              </w:rPr>
              <w:t>Dodatkowo z</w:t>
            </w:r>
            <w:r w:rsidR="00226C91">
              <w:rPr>
                <w:rFonts w:ascii="Lato" w:hAnsi="Lato"/>
                <w:sz w:val="20"/>
                <w:szCs w:val="20"/>
              </w:rPr>
              <w:t>ależy zauważyć, że</w:t>
            </w:r>
            <w:r w:rsidR="00C0646A">
              <w:rPr>
                <w:rFonts w:ascii="Lato" w:hAnsi="Lato"/>
                <w:sz w:val="20"/>
                <w:szCs w:val="20"/>
              </w:rPr>
              <w:t xml:space="preserve"> z</w:t>
            </w:r>
            <w:r w:rsidR="00B21DCD">
              <w:rPr>
                <w:rFonts w:ascii="Lato" w:hAnsi="Lato"/>
                <w:sz w:val="20"/>
                <w:szCs w:val="20"/>
              </w:rPr>
              <w:t xml:space="preserve">godnie z art. </w:t>
            </w:r>
            <w:r w:rsidR="00C82B2A">
              <w:rPr>
                <w:rFonts w:ascii="Lato" w:hAnsi="Lato"/>
                <w:sz w:val="20"/>
                <w:szCs w:val="20"/>
              </w:rPr>
              <w:t>6 ust. 2i</w:t>
            </w:r>
            <w:r w:rsidR="00FD079D">
              <w:rPr>
                <w:rFonts w:ascii="Lato" w:hAnsi="Lato"/>
                <w:sz w:val="20"/>
                <w:szCs w:val="20"/>
              </w:rPr>
              <w:t xml:space="preserve"> i</w:t>
            </w:r>
            <w:r w:rsidR="00A05DC9">
              <w:rPr>
                <w:rFonts w:ascii="Lato" w:hAnsi="Lato"/>
                <w:sz w:val="20"/>
                <w:szCs w:val="20"/>
              </w:rPr>
              <w:t> </w:t>
            </w:r>
            <w:r w:rsidR="00FD079D">
              <w:rPr>
                <w:rFonts w:ascii="Lato" w:hAnsi="Lato"/>
                <w:sz w:val="20"/>
                <w:szCs w:val="20"/>
              </w:rPr>
              <w:t xml:space="preserve">ust. </w:t>
            </w:r>
            <w:r w:rsidR="00F46AD6">
              <w:rPr>
                <w:rFonts w:ascii="Lato" w:hAnsi="Lato"/>
                <w:sz w:val="20"/>
                <w:szCs w:val="20"/>
              </w:rPr>
              <w:t>3</w:t>
            </w:r>
            <w:r w:rsidR="00C82B2A">
              <w:rPr>
                <w:rFonts w:ascii="Lato" w:hAnsi="Lato"/>
                <w:sz w:val="20"/>
                <w:szCs w:val="20"/>
              </w:rPr>
              <w:t xml:space="preserve"> ustawy</w:t>
            </w:r>
            <w:r w:rsidR="00226C91">
              <w:rPr>
                <w:rFonts w:ascii="Lato" w:hAnsi="Lato"/>
                <w:sz w:val="20"/>
                <w:szCs w:val="20"/>
              </w:rPr>
              <w:t xml:space="preserve"> o</w:t>
            </w:r>
            <w:r w:rsidR="00C82B2A" w:rsidRPr="00C82B2A">
              <w:rPr>
                <w:rFonts w:ascii="Lato" w:hAnsi="Lato"/>
                <w:sz w:val="20"/>
                <w:szCs w:val="20"/>
              </w:rPr>
              <w:t>rgany właściwe w sprawach archiwów wyodrębnionych</w:t>
            </w:r>
            <w:r w:rsidR="00F46AD6">
              <w:rPr>
                <w:rFonts w:ascii="Lato" w:hAnsi="Lato"/>
                <w:sz w:val="20"/>
                <w:szCs w:val="20"/>
              </w:rPr>
              <w:t xml:space="preserve"> powinny określić </w:t>
            </w:r>
            <w:r w:rsidR="001B2949" w:rsidRPr="001B2949">
              <w:rPr>
                <w:rFonts w:ascii="Lato" w:hAnsi="Lato"/>
                <w:sz w:val="20"/>
                <w:szCs w:val="20"/>
              </w:rPr>
              <w:t>instrukcję kancelaryjną określającą szczegółowe zasady i tryb wykonywania czynności kancelaryjnych</w:t>
            </w:r>
            <w:r w:rsidR="001B2949">
              <w:rPr>
                <w:rFonts w:ascii="Lato" w:hAnsi="Lato"/>
                <w:sz w:val="20"/>
                <w:szCs w:val="20"/>
              </w:rPr>
              <w:t xml:space="preserve"> oraz </w:t>
            </w:r>
            <w:r w:rsidR="001B2949" w:rsidRPr="001B2949">
              <w:rPr>
                <w:rFonts w:ascii="Lato" w:hAnsi="Lato"/>
                <w:sz w:val="20"/>
                <w:szCs w:val="20"/>
              </w:rPr>
              <w:t>sposób klasyfikowania i kwalifikowania dokumentacji</w:t>
            </w:r>
            <w:r w:rsidR="00E40ACB">
              <w:rPr>
                <w:rFonts w:ascii="Lato" w:hAnsi="Lato"/>
                <w:sz w:val="20"/>
                <w:szCs w:val="20"/>
              </w:rPr>
              <w:t xml:space="preserve">, a także </w:t>
            </w:r>
            <w:r w:rsidR="00C82B2A" w:rsidRPr="00C82B2A">
              <w:rPr>
                <w:rFonts w:ascii="Lato" w:hAnsi="Lato"/>
                <w:sz w:val="20"/>
                <w:szCs w:val="20"/>
              </w:rPr>
              <w:t>instrukcję w sprawie zarządzania dokumentacją</w:t>
            </w:r>
            <w:r w:rsidR="00217591">
              <w:rPr>
                <w:rFonts w:ascii="Lato" w:hAnsi="Lato"/>
                <w:sz w:val="20"/>
                <w:szCs w:val="20"/>
              </w:rPr>
              <w:t xml:space="preserve"> </w:t>
            </w:r>
            <w:r w:rsidR="00C82B2A" w:rsidRPr="00C82B2A">
              <w:rPr>
                <w:rFonts w:ascii="Lato" w:hAnsi="Lato"/>
                <w:sz w:val="20"/>
                <w:szCs w:val="20"/>
              </w:rPr>
              <w:t>w archiwum wyodrębnionym, określającą zasady i tryb postępowania z dokumentacją w tym archiwum.</w:t>
            </w:r>
            <w:r w:rsidR="00E40ACB">
              <w:rPr>
                <w:rFonts w:ascii="Lato" w:hAnsi="Lato"/>
                <w:sz w:val="20"/>
                <w:szCs w:val="20"/>
              </w:rPr>
              <w:t xml:space="preserve"> </w:t>
            </w:r>
            <w:r w:rsidR="00DF31D7" w:rsidRPr="00DF31D7">
              <w:rPr>
                <w:rFonts w:ascii="Lato" w:hAnsi="Lato"/>
                <w:sz w:val="20"/>
                <w:szCs w:val="20"/>
              </w:rPr>
              <w:t xml:space="preserve">Do </w:t>
            </w:r>
            <w:r w:rsidR="00DF31D7">
              <w:rPr>
                <w:rFonts w:ascii="Lato" w:hAnsi="Lato"/>
                <w:sz w:val="20"/>
                <w:szCs w:val="20"/>
              </w:rPr>
              <w:t xml:space="preserve">tych </w:t>
            </w:r>
            <w:r w:rsidR="00DF31D7" w:rsidRPr="00DF31D7">
              <w:rPr>
                <w:rFonts w:ascii="Lato" w:hAnsi="Lato"/>
                <w:sz w:val="20"/>
                <w:szCs w:val="20"/>
              </w:rPr>
              <w:t>organów nie stosuje się wymogu porozumienia z</w:t>
            </w:r>
            <w:r w:rsidR="00A05DC9">
              <w:rPr>
                <w:rFonts w:ascii="Lato" w:hAnsi="Lato"/>
                <w:sz w:val="20"/>
                <w:szCs w:val="20"/>
              </w:rPr>
              <w:t> </w:t>
            </w:r>
            <w:r w:rsidR="00DF31D7" w:rsidRPr="00DF31D7">
              <w:rPr>
                <w:rFonts w:ascii="Lato" w:hAnsi="Lato"/>
                <w:sz w:val="20"/>
                <w:szCs w:val="20"/>
              </w:rPr>
              <w:t>Naczelnym</w:t>
            </w:r>
            <w:r w:rsidR="003E6A3D">
              <w:rPr>
                <w:rFonts w:ascii="Lato" w:hAnsi="Lato"/>
                <w:sz w:val="20"/>
                <w:szCs w:val="20"/>
              </w:rPr>
              <w:t xml:space="preserve"> </w:t>
            </w:r>
            <w:r w:rsidR="00DF31D7" w:rsidRPr="00DF31D7">
              <w:rPr>
                <w:rFonts w:ascii="Lato" w:hAnsi="Lato"/>
                <w:sz w:val="20"/>
                <w:szCs w:val="20"/>
              </w:rPr>
              <w:t>Dyrektorem Archiwów Państwowych w sprawach, o których mowa w ust. 2, 2e i 2i.</w:t>
            </w:r>
          </w:p>
        </w:tc>
      </w:tr>
      <w:tr w:rsidR="0020229A" w:rsidRPr="00C9699B" w14:paraId="26922C52" w14:textId="77777777" w:rsidTr="0020229A">
        <w:tc>
          <w:tcPr>
            <w:tcW w:w="548" w:type="dxa"/>
          </w:tcPr>
          <w:p w14:paraId="54AE4160" w14:textId="77777777" w:rsidR="0020229A" w:rsidRPr="00C9699B" w:rsidRDefault="007E14A6" w:rsidP="00C9699B">
            <w:pPr>
              <w:jc w:val="both"/>
              <w:rPr>
                <w:rFonts w:ascii="Lato" w:hAnsi="Lato"/>
                <w:sz w:val="20"/>
                <w:szCs w:val="20"/>
              </w:rPr>
            </w:pPr>
            <w:r>
              <w:rPr>
                <w:rFonts w:ascii="Lato" w:hAnsi="Lato"/>
                <w:sz w:val="20"/>
                <w:szCs w:val="20"/>
              </w:rPr>
              <w:t>20</w:t>
            </w:r>
          </w:p>
        </w:tc>
        <w:tc>
          <w:tcPr>
            <w:tcW w:w="1632" w:type="dxa"/>
          </w:tcPr>
          <w:p w14:paraId="3C0EF5E3" w14:textId="77777777" w:rsidR="0020229A" w:rsidRPr="00C9699B" w:rsidRDefault="00333D1A" w:rsidP="00C9699B">
            <w:pPr>
              <w:jc w:val="both"/>
              <w:rPr>
                <w:rFonts w:ascii="Lato" w:hAnsi="Lato" w:cs="Calibri"/>
                <w:sz w:val="20"/>
                <w:szCs w:val="20"/>
              </w:rPr>
            </w:pPr>
            <w:r>
              <w:rPr>
                <w:rFonts w:ascii="Lato" w:hAnsi="Lato"/>
                <w:sz w:val="20"/>
                <w:szCs w:val="20"/>
              </w:rPr>
              <w:t xml:space="preserve">Rządowe </w:t>
            </w:r>
            <w:r w:rsidR="00BF50CA" w:rsidRPr="00C9699B">
              <w:rPr>
                <w:rFonts w:ascii="Lato" w:hAnsi="Lato"/>
                <w:sz w:val="20"/>
                <w:szCs w:val="20"/>
              </w:rPr>
              <w:t>Centrum Legislacji</w:t>
            </w:r>
          </w:p>
        </w:tc>
        <w:tc>
          <w:tcPr>
            <w:tcW w:w="1741" w:type="dxa"/>
          </w:tcPr>
          <w:p w14:paraId="24FBE287" w14:textId="4B620B6B" w:rsidR="0020229A" w:rsidRPr="00C9699B" w:rsidRDefault="0020229A" w:rsidP="00931CA0">
            <w:pPr>
              <w:jc w:val="both"/>
              <w:rPr>
                <w:rFonts w:ascii="Lato" w:hAnsi="Lato"/>
                <w:sz w:val="20"/>
                <w:szCs w:val="20"/>
              </w:rPr>
            </w:pPr>
            <w:r w:rsidRPr="00C9699B">
              <w:rPr>
                <w:rFonts w:ascii="Lato" w:hAnsi="Lato"/>
                <w:sz w:val="20"/>
                <w:szCs w:val="20"/>
              </w:rPr>
              <w:t xml:space="preserve">art. 1 pkt 2 lit. b projektu </w:t>
            </w:r>
            <w:r w:rsidR="00931CA0">
              <w:rPr>
                <w:rFonts w:ascii="Lato" w:hAnsi="Lato"/>
                <w:sz w:val="20"/>
                <w:szCs w:val="20"/>
              </w:rPr>
              <w:t xml:space="preserve">w zakresie </w:t>
            </w:r>
            <w:r w:rsidRPr="00C9699B">
              <w:rPr>
                <w:rFonts w:ascii="Lato" w:hAnsi="Lato"/>
                <w:sz w:val="20"/>
                <w:szCs w:val="20"/>
              </w:rPr>
              <w:t>art. 6 ust. 1zo</w:t>
            </w:r>
          </w:p>
        </w:tc>
        <w:tc>
          <w:tcPr>
            <w:tcW w:w="2916" w:type="dxa"/>
          </w:tcPr>
          <w:p w14:paraId="6E2E1F72" w14:textId="77777777" w:rsidR="0020229A" w:rsidRPr="00C9699B" w:rsidRDefault="0020229A" w:rsidP="00C9699B">
            <w:pPr>
              <w:jc w:val="both"/>
              <w:rPr>
                <w:rFonts w:ascii="Lato" w:hAnsi="Lato"/>
                <w:sz w:val="20"/>
                <w:szCs w:val="20"/>
              </w:rPr>
            </w:pPr>
            <w:r w:rsidRPr="00C9699B">
              <w:rPr>
                <w:rFonts w:ascii="Lato" w:hAnsi="Lato"/>
                <w:sz w:val="20"/>
                <w:szCs w:val="20"/>
              </w:rPr>
              <w:t xml:space="preserve">W dodawanym w art. 1 w pkt 2 w lit. b projektu przepisie art. 6 ust. 1zo ustawy proponuje się dookreślić, że usunięcie z systemu teleinformatycznego </w:t>
            </w:r>
            <w:r w:rsidRPr="00C9699B">
              <w:rPr>
                <w:rFonts w:ascii="Lato" w:hAnsi="Lato"/>
                <w:sz w:val="20"/>
                <w:szCs w:val="20"/>
              </w:rPr>
              <w:lastRenderedPageBreak/>
              <w:t>następuje po potwierdzeniu przyjęcia materiałów archiwalnych przez dyrektora właściwego archiwum państwowego.</w:t>
            </w:r>
          </w:p>
        </w:tc>
        <w:tc>
          <w:tcPr>
            <w:tcW w:w="4850" w:type="dxa"/>
          </w:tcPr>
          <w:p w14:paraId="7A794069" w14:textId="77777777" w:rsidR="0020229A" w:rsidRPr="00C9699B" w:rsidRDefault="0020229A" w:rsidP="00C9699B">
            <w:pPr>
              <w:jc w:val="both"/>
              <w:rPr>
                <w:rFonts w:ascii="Lato" w:hAnsi="Lato" w:cs="Lato-Regular,Italic"/>
                <w:iCs/>
                <w:sz w:val="20"/>
                <w:szCs w:val="20"/>
              </w:rPr>
            </w:pPr>
          </w:p>
        </w:tc>
        <w:tc>
          <w:tcPr>
            <w:tcW w:w="4043" w:type="dxa"/>
          </w:tcPr>
          <w:p w14:paraId="3A1CE2BE" w14:textId="2C5249B2" w:rsidR="008D7AFC" w:rsidRDefault="008D7AFC" w:rsidP="00C9699B">
            <w:pPr>
              <w:jc w:val="both"/>
              <w:rPr>
                <w:rFonts w:ascii="Lato" w:hAnsi="Lato"/>
                <w:sz w:val="20"/>
                <w:szCs w:val="20"/>
              </w:rPr>
            </w:pPr>
            <w:r>
              <w:rPr>
                <w:rFonts w:ascii="Lato" w:hAnsi="Lato"/>
                <w:sz w:val="20"/>
                <w:szCs w:val="20"/>
              </w:rPr>
              <w:t>Uwaga uwzględniona.</w:t>
            </w:r>
          </w:p>
          <w:p w14:paraId="0D0D03C2" w14:textId="2148D59F" w:rsidR="00311AE3" w:rsidRDefault="00311AE3" w:rsidP="00C9699B">
            <w:pPr>
              <w:jc w:val="both"/>
              <w:rPr>
                <w:rFonts w:ascii="Lato" w:hAnsi="Lato"/>
                <w:sz w:val="20"/>
                <w:szCs w:val="20"/>
              </w:rPr>
            </w:pPr>
            <w:r w:rsidRPr="00311AE3">
              <w:rPr>
                <w:rFonts w:ascii="Lato" w:hAnsi="Lato"/>
                <w:sz w:val="20"/>
                <w:szCs w:val="20"/>
              </w:rPr>
              <w:t>W wyniku zmian wprowadzonych do projektu ustawy kwestie poruszone w tej uwadze są obecnie uregulowane w art. 6 ust.</w:t>
            </w:r>
            <w:r w:rsidR="0083058A">
              <w:rPr>
                <w:rFonts w:ascii="Lato" w:hAnsi="Lato"/>
                <w:sz w:val="20"/>
                <w:szCs w:val="20"/>
              </w:rPr>
              <w:t xml:space="preserve"> </w:t>
            </w:r>
            <w:proofErr w:type="spellStart"/>
            <w:r w:rsidR="0083058A">
              <w:rPr>
                <w:rFonts w:ascii="Lato" w:hAnsi="Lato"/>
                <w:sz w:val="20"/>
                <w:szCs w:val="20"/>
              </w:rPr>
              <w:t>zh</w:t>
            </w:r>
            <w:proofErr w:type="spellEnd"/>
            <w:r w:rsidRPr="00311AE3">
              <w:rPr>
                <w:rFonts w:ascii="Lato" w:hAnsi="Lato"/>
                <w:sz w:val="20"/>
                <w:szCs w:val="20"/>
              </w:rPr>
              <w:t xml:space="preserve"> zaktualizowanej wersji projektu ustawy</w:t>
            </w:r>
            <w:r w:rsidR="000A21A0">
              <w:rPr>
                <w:rFonts w:ascii="Lato" w:hAnsi="Lato"/>
                <w:sz w:val="20"/>
                <w:szCs w:val="20"/>
              </w:rPr>
              <w:t>.</w:t>
            </w:r>
          </w:p>
          <w:p w14:paraId="1F7BE034" w14:textId="657914CE" w:rsidR="004A3618" w:rsidRDefault="009B3676" w:rsidP="00C9699B">
            <w:pPr>
              <w:jc w:val="both"/>
            </w:pPr>
            <w:r>
              <w:rPr>
                <w:rFonts w:ascii="Lato" w:hAnsi="Lato"/>
                <w:sz w:val="20"/>
                <w:szCs w:val="20"/>
              </w:rPr>
              <w:lastRenderedPageBreak/>
              <w:t xml:space="preserve">Dokonano zmiany </w:t>
            </w:r>
            <w:r w:rsidR="008D7AFC">
              <w:rPr>
                <w:rFonts w:ascii="Lato" w:hAnsi="Lato"/>
                <w:sz w:val="20"/>
                <w:szCs w:val="20"/>
              </w:rPr>
              <w:t>brzmienia ust. 1z</w:t>
            </w:r>
            <w:r w:rsidR="000A21A0">
              <w:rPr>
                <w:rFonts w:ascii="Lato" w:hAnsi="Lato"/>
                <w:sz w:val="20"/>
                <w:szCs w:val="20"/>
              </w:rPr>
              <w:t>h:</w:t>
            </w:r>
            <w:r w:rsidR="00C377F5">
              <w:t xml:space="preserve"> </w:t>
            </w:r>
          </w:p>
          <w:p w14:paraId="18A900D8" w14:textId="63727F7D" w:rsidR="0020229A" w:rsidRPr="00C9699B" w:rsidRDefault="000662DA" w:rsidP="00C9699B">
            <w:pPr>
              <w:jc w:val="both"/>
              <w:rPr>
                <w:rFonts w:ascii="Lato" w:hAnsi="Lato"/>
                <w:sz w:val="20"/>
                <w:szCs w:val="20"/>
              </w:rPr>
            </w:pPr>
            <w:r>
              <w:rPr>
                <w:rFonts w:ascii="Lato" w:hAnsi="Lato"/>
                <w:sz w:val="20"/>
                <w:szCs w:val="20"/>
              </w:rPr>
              <w:t>„</w:t>
            </w:r>
            <w:r w:rsidR="000A21A0" w:rsidRPr="000A21A0">
              <w:rPr>
                <w:rFonts w:ascii="Lato" w:hAnsi="Lato"/>
                <w:sz w:val="20"/>
                <w:szCs w:val="20"/>
              </w:rPr>
              <w:t>1zh. Po potwierdzeniu przejęcia materiałów archiwalnych</w:t>
            </w:r>
            <w:r w:rsidR="005563C0">
              <w:rPr>
                <w:rFonts w:ascii="Lato" w:hAnsi="Lato"/>
                <w:sz w:val="20"/>
                <w:szCs w:val="20"/>
              </w:rPr>
              <w:t>, o których mowa w ust. 1s,</w:t>
            </w:r>
            <w:r w:rsidR="000A21A0" w:rsidRPr="000A21A0">
              <w:rPr>
                <w:rFonts w:ascii="Lato" w:hAnsi="Lato"/>
                <w:sz w:val="20"/>
                <w:szCs w:val="20"/>
              </w:rPr>
              <w:t xml:space="preserve"> wraz z ich metadanymi przez dyrektora właściwego archiwum państwowego, organ lub jednostka organizacyjna usuwa je z systemu, o którym mowa w ust. 1a</w:t>
            </w:r>
            <w:r w:rsidR="00297D9E">
              <w:rPr>
                <w:rFonts w:ascii="Lato" w:hAnsi="Lato"/>
                <w:sz w:val="20"/>
                <w:szCs w:val="20"/>
              </w:rPr>
              <w:t>,</w:t>
            </w:r>
            <w:r w:rsidR="000A21A0" w:rsidRPr="000A21A0">
              <w:rPr>
                <w:rFonts w:ascii="Lato" w:hAnsi="Lato"/>
                <w:sz w:val="20"/>
                <w:szCs w:val="20"/>
              </w:rPr>
              <w:t xml:space="preserve"> w sposób właściwy dla danej technologii zapisu</w:t>
            </w:r>
            <w:r w:rsidR="004328D0">
              <w:rPr>
                <w:rFonts w:ascii="Lato" w:hAnsi="Lato"/>
                <w:sz w:val="20"/>
                <w:szCs w:val="20"/>
              </w:rPr>
              <w:t>.</w:t>
            </w:r>
            <w:r w:rsidR="005563C0">
              <w:rPr>
                <w:rFonts w:ascii="Lato" w:hAnsi="Lato"/>
                <w:sz w:val="20"/>
                <w:szCs w:val="20"/>
              </w:rPr>
              <w:t>”</w:t>
            </w:r>
          </w:p>
        </w:tc>
      </w:tr>
      <w:tr w:rsidR="00B86B3F" w:rsidRPr="00C9699B" w14:paraId="08031932" w14:textId="77777777" w:rsidTr="0020229A">
        <w:tc>
          <w:tcPr>
            <w:tcW w:w="548" w:type="dxa"/>
          </w:tcPr>
          <w:p w14:paraId="50BB1510" w14:textId="77777777" w:rsidR="00B86B3F" w:rsidRPr="00C9699B" w:rsidRDefault="007E14A6" w:rsidP="00C9699B">
            <w:pPr>
              <w:jc w:val="both"/>
              <w:rPr>
                <w:rFonts w:ascii="Lato" w:hAnsi="Lato"/>
                <w:sz w:val="20"/>
                <w:szCs w:val="20"/>
              </w:rPr>
            </w:pPr>
            <w:r>
              <w:rPr>
                <w:rFonts w:ascii="Lato" w:hAnsi="Lato"/>
                <w:sz w:val="20"/>
                <w:szCs w:val="20"/>
              </w:rPr>
              <w:lastRenderedPageBreak/>
              <w:t>21</w:t>
            </w:r>
          </w:p>
        </w:tc>
        <w:tc>
          <w:tcPr>
            <w:tcW w:w="1632" w:type="dxa"/>
          </w:tcPr>
          <w:p w14:paraId="3423E765" w14:textId="77777777" w:rsidR="00B86B3F" w:rsidRPr="00C9699B" w:rsidRDefault="00B86B3F" w:rsidP="00C9699B">
            <w:pPr>
              <w:jc w:val="both"/>
              <w:rPr>
                <w:rFonts w:ascii="Lato" w:hAnsi="Lato" w:cs="Calibri"/>
                <w:sz w:val="20"/>
                <w:szCs w:val="20"/>
              </w:rPr>
            </w:pPr>
            <w:r w:rsidRPr="00C9699B">
              <w:rPr>
                <w:rFonts w:ascii="Lato" w:hAnsi="Lato" w:cs="Calibri"/>
                <w:sz w:val="20"/>
                <w:szCs w:val="20"/>
              </w:rPr>
              <w:t>Minister Spraw Wewnętrznych i Administracji</w:t>
            </w:r>
          </w:p>
        </w:tc>
        <w:tc>
          <w:tcPr>
            <w:tcW w:w="1741" w:type="dxa"/>
          </w:tcPr>
          <w:p w14:paraId="6070ECB3" w14:textId="77777777" w:rsidR="00B86B3F" w:rsidRPr="00C9699B" w:rsidRDefault="00B86B3F" w:rsidP="00C9699B">
            <w:pPr>
              <w:jc w:val="both"/>
              <w:rPr>
                <w:rFonts w:ascii="Lato" w:hAnsi="Lato"/>
                <w:sz w:val="20"/>
                <w:szCs w:val="20"/>
              </w:rPr>
            </w:pPr>
            <w:r w:rsidRPr="00C9699B">
              <w:rPr>
                <w:rFonts w:ascii="Lato" w:hAnsi="Lato"/>
                <w:sz w:val="20"/>
                <w:szCs w:val="20"/>
              </w:rPr>
              <w:t>art. 1 pkt 2 lit. b projektu w zakresie art. 6 ust. 1zo</w:t>
            </w:r>
          </w:p>
        </w:tc>
        <w:tc>
          <w:tcPr>
            <w:tcW w:w="2916" w:type="dxa"/>
          </w:tcPr>
          <w:p w14:paraId="67357527" w14:textId="77777777" w:rsidR="00B86B3F" w:rsidRPr="00C9699B" w:rsidRDefault="00B86B3F" w:rsidP="00C9699B">
            <w:pPr>
              <w:jc w:val="both"/>
              <w:rPr>
                <w:rFonts w:ascii="Lato" w:hAnsi="Lato"/>
                <w:sz w:val="20"/>
                <w:szCs w:val="20"/>
              </w:rPr>
            </w:pPr>
            <w:r w:rsidRPr="00C9699B">
              <w:rPr>
                <w:rFonts w:ascii="Lato" w:hAnsi="Lato"/>
                <w:sz w:val="20"/>
                <w:szCs w:val="20"/>
              </w:rPr>
              <w:t xml:space="preserve">proponuję poddać przedmiotowy przepis ponownej analizie w kontekście </w:t>
            </w:r>
            <w:r w:rsidRPr="00C9699B">
              <w:rPr>
                <w:rFonts w:ascii="Lato" w:hAnsi="Lato" w:cs="Lato-Regular,Italic"/>
                <w:iCs/>
                <w:sz w:val="20"/>
                <w:szCs w:val="20"/>
              </w:rPr>
              <w:t>pozostawienia do decyzji jednostki przekazującej materiały archiwalne do archiwum państwowego, czy pozostawia w swoim systemie teleinformatycznym przekazane dokumenty, z zachowaniem obowiązku zabezpieczenia ich przed jakąkolwiek zmianą.</w:t>
            </w:r>
          </w:p>
        </w:tc>
        <w:tc>
          <w:tcPr>
            <w:tcW w:w="4850" w:type="dxa"/>
          </w:tcPr>
          <w:p w14:paraId="08DC491D" w14:textId="1D672C15" w:rsidR="00B86B3F" w:rsidRPr="00C9699B" w:rsidRDefault="00B86B3F" w:rsidP="00C9699B">
            <w:pPr>
              <w:jc w:val="both"/>
              <w:rPr>
                <w:rFonts w:ascii="Lato" w:hAnsi="Lato"/>
                <w:sz w:val="20"/>
                <w:szCs w:val="20"/>
              </w:rPr>
            </w:pPr>
            <w:r w:rsidRPr="00C9699B">
              <w:rPr>
                <w:rFonts w:ascii="Lato" w:hAnsi="Lato" w:cs="Lato-Regular,Italic"/>
                <w:iCs/>
                <w:sz w:val="20"/>
                <w:szCs w:val="20"/>
              </w:rPr>
              <w:t>Biorąc pod uwagę stosunkowo krótki termin przekazywania</w:t>
            </w:r>
            <w:r w:rsidRPr="00C9699B">
              <w:rPr>
                <w:rFonts w:ascii="Lato" w:hAnsi="Lato"/>
                <w:sz w:val="20"/>
                <w:szCs w:val="20"/>
              </w:rPr>
              <w:t xml:space="preserve"> </w:t>
            </w:r>
            <w:r w:rsidRPr="00C9699B">
              <w:rPr>
                <w:rFonts w:ascii="Lato" w:hAnsi="Lato" w:cs="Lato-Regular,Italic"/>
                <w:iCs/>
                <w:sz w:val="20"/>
                <w:szCs w:val="20"/>
              </w:rPr>
              <w:t>dokumentów ewidencjonowanych stanowiących materiały archiwalne do właściwego archiwum państwowego, tj. po upływie 10 lat od ich wytworzenia, usunięcie przedmiotowej dokumentacji z systemu uniemożliwi przeprowadzanie kwerend w jednostkach przekazujących materiały archiwalne, a obowiązek ten zostanie scedowany na archiwa państwowe, skutkując koniecznością zwiększenia obsady kadrowej w archiwach państwowych, czego nie uwzględniono w formularzu oceny skutków regulacji</w:t>
            </w:r>
          </w:p>
        </w:tc>
        <w:tc>
          <w:tcPr>
            <w:tcW w:w="4043" w:type="dxa"/>
          </w:tcPr>
          <w:p w14:paraId="5F583AAE" w14:textId="77777777" w:rsidR="006445D3" w:rsidRDefault="006445D3" w:rsidP="00C9699B">
            <w:pPr>
              <w:jc w:val="both"/>
              <w:rPr>
                <w:rFonts w:ascii="Lato" w:hAnsi="Lato"/>
                <w:sz w:val="20"/>
                <w:szCs w:val="20"/>
              </w:rPr>
            </w:pPr>
            <w:r>
              <w:rPr>
                <w:rFonts w:ascii="Lato" w:hAnsi="Lato"/>
                <w:sz w:val="20"/>
                <w:szCs w:val="20"/>
              </w:rPr>
              <w:t>Uwaga nieuwzględniona</w:t>
            </w:r>
          </w:p>
          <w:p w14:paraId="4B469F0E" w14:textId="52DA937D" w:rsidR="00311AE3" w:rsidRDefault="00311AE3" w:rsidP="00C9699B">
            <w:pPr>
              <w:jc w:val="both"/>
              <w:rPr>
                <w:rFonts w:ascii="Lato" w:hAnsi="Lato"/>
                <w:sz w:val="20"/>
                <w:szCs w:val="20"/>
              </w:rPr>
            </w:pPr>
            <w:r w:rsidRPr="00311AE3">
              <w:rPr>
                <w:rFonts w:ascii="Lato" w:hAnsi="Lato"/>
                <w:sz w:val="20"/>
                <w:szCs w:val="20"/>
              </w:rPr>
              <w:t xml:space="preserve">W wyniku zmian wprowadzonych do projektu ustawy kwestie poruszone w tej uwadze są obecnie uregulowane w art. 6 ust. </w:t>
            </w:r>
            <w:r w:rsidR="00FD0E42">
              <w:rPr>
                <w:rFonts w:ascii="Lato" w:hAnsi="Lato"/>
                <w:sz w:val="20"/>
                <w:szCs w:val="20"/>
              </w:rPr>
              <w:t>1zh</w:t>
            </w:r>
            <w:r w:rsidRPr="00311AE3">
              <w:rPr>
                <w:rFonts w:ascii="Lato" w:hAnsi="Lato"/>
                <w:sz w:val="20"/>
                <w:szCs w:val="20"/>
              </w:rPr>
              <w:t xml:space="preserve"> zaktualizowanej wersji projektu ustawy.</w:t>
            </w:r>
          </w:p>
          <w:p w14:paraId="34D4F4C0" w14:textId="3693483A" w:rsidR="00976DCF" w:rsidRDefault="006445D3" w:rsidP="00C9699B">
            <w:pPr>
              <w:jc w:val="both"/>
              <w:rPr>
                <w:rFonts w:ascii="Lato" w:hAnsi="Lato"/>
                <w:sz w:val="20"/>
                <w:szCs w:val="20"/>
              </w:rPr>
            </w:pPr>
            <w:r>
              <w:rPr>
                <w:rFonts w:ascii="Lato" w:hAnsi="Lato"/>
                <w:sz w:val="20"/>
                <w:szCs w:val="20"/>
              </w:rPr>
              <w:t>Po prze</w:t>
            </w:r>
            <w:r w:rsidR="00EA5432">
              <w:rPr>
                <w:rFonts w:ascii="Lato" w:hAnsi="Lato"/>
                <w:sz w:val="20"/>
                <w:szCs w:val="20"/>
              </w:rPr>
              <w:t>jęciu materiałów archiwalnych przez właściwe archiwum państwowe</w:t>
            </w:r>
            <w:r w:rsidR="00023677">
              <w:rPr>
                <w:rFonts w:ascii="Lato" w:hAnsi="Lato"/>
                <w:sz w:val="20"/>
                <w:szCs w:val="20"/>
              </w:rPr>
              <w:t xml:space="preserve">, </w:t>
            </w:r>
            <w:r w:rsidR="004F261B">
              <w:rPr>
                <w:rFonts w:ascii="Lato" w:hAnsi="Lato"/>
                <w:sz w:val="20"/>
                <w:szCs w:val="20"/>
              </w:rPr>
              <w:t xml:space="preserve">ich udostępnianie i wykonywanie ewentualnych kwerend </w:t>
            </w:r>
            <w:r w:rsidR="00023677">
              <w:rPr>
                <w:rFonts w:ascii="Lato" w:hAnsi="Lato"/>
                <w:sz w:val="20"/>
                <w:szCs w:val="20"/>
              </w:rPr>
              <w:t>zgodnie z</w:t>
            </w:r>
            <w:r w:rsidR="006D362A">
              <w:rPr>
                <w:rFonts w:ascii="Lato" w:hAnsi="Lato"/>
                <w:sz w:val="20"/>
                <w:szCs w:val="20"/>
              </w:rPr>
              <w:t xml:space="preserve"> obowiązującymi przepisami prawa leży </w:t>
            </w:r>
            <w:r w:rsidR="001162AE">
              <w:rPr>
                <w:rFonts w:ascii="Lato" w:hAnsi="Lato"/>
                <w:sz w:val="20"/>
                <w:szCs w:val="20"/>
              </w:rPr>
              <w:t xml:space="preserve">tylko </w:t>
            </w:r>
            <w:r w:rsidR="006D362A">
              <w:rPr>
                <w:rFonts w:ascii="Lato" w:hAnsi="Lato"/>
                <w:sz w:val="20"/>
                <w:szCs w:val="20"/>
              </w:rPr>
              <w:t xml:space="preserve">w gestii </w:t>
            </w:r>
            <w:r w:rsidR="00037E25">
              <w:rPr>
                <w:rFonts w:ascii="Lato" w:hAnsi="Lato"/>
                <w:sz w:val="20"/>
                <w:szCs w:val="20"/>
              </w:rPr>
              <w:t xml:space="preserve">archiwów państwowych. </w:t>
            </w:r>
          </w:p>
          <w:p w14:paraId="05ED9F40" w14:textId="2A97792D" w:rsidR="00B86B3F" w:rsidRPr="00C9699B" w:rsidRDefault="00976DCF" w:rsidP="00C9699B">
            <w:pPr>
              <w:jc w:val="both"/>
              <w:rPr>
                <w:rFonts w:ascii="Lato" w:hAnsi="Lato"/>
                <w:sz w:val="20"/>
                <w:szCs w:val="20"/>
              </w:rPr>
            </w:pPr>
            <w:r>
              <w:rPr>
                <w:rFonts w:ascii="Lato" w:hAnsi="Lato"/>
                <w:sz w:val="20"/>
                <w:szCs w:val="20"/>
              </w:rPr>
              <w:t xml:space="preserve">Dodatkowo zaproponowane rozwiązanie jest sprzeczne z obowiązującymi regulacjami </w:t>
            </w:r>
            <w:r w:rsidR="00D4685A">
              <w:rPr>
                <w:rFonts w:ascii="Lato" w:hAnsi="Lato"/>
                <w:sz w:val="20"/>
                <w:szCs w:val="20"/>
              </w:rPr>
              <w:t>dotyczącymi ochrony danych osobowych, które mogą znajdować się w przekazanej dokumentacji.</w:t>
            </w:r>
            <w:r w:rsidR="0025550E">
              <w:rPr>
                <w:rFonts w:ascii="Lato" w:hAnsi="Lato"/>
                <w:sz w:val="20"/>
                <w:szCs w:val="20"/>
              </w:rPr>
              <w:t xml:space="preserve"> </w:t>
            </w:r>
            <w:r w:rsidR="00601834">
              <w:rPr>
                <w:rFonts w:ascii="Lato" w:hAnsi="Lato"/>
                <w:sz w:val="20"/>
                <w:szCs w:val="20"/>
              </w:rPr>
              <w:t xml:space="preserve">Należy podkreślić, </w:t>
            </w:r>
            <w:r w:rsidR="0025550E">
              <w:rPr>
                <w:rFonts w:ascii="Lato" w:hAnsi="Lato"/>
                <w:sz w:val="20"/>
                <w:szCs w:val="20"/>
              </w:rPr>
              <w:t xml:space="preserve">że przejęte materiały archiwalne </w:t>
            </w:r>
            <w:r w:rsidR="00E53A5C">
              <w:rPr>
                <w:rFonts w:ascii="Lato" w:hAnsi="Lato"/>
                <w:sz w:val="20"/>
                <w:szCs w:val="20"/>
              </w:rPr>
              <w:t xml:space="preserve">będą stanowiły </w:t>
            </w:r>
            <w:r w:rsidR="0025550E">
              <w:rPr>
                <w:rFonts w:ascii="Lato" w:hAnsi="Lato"/>
                <w:sz w:val="20"/>
                <w:szCs w:val="20"/>
              </w:rPr>
              <w:t>dokumentacj</w:t>
            </w:r>
            <w:r w:rsidR="00E53A5C">
              <w:rPr>
                <w:rFonts w:ascii="Lato" w:hAnsi="Lato"/>
                <w:sz w:val="20"/>
                <w:szCs w:val="20"/>
              </w:rPr>
              <w:t>ę</w:t>
            </w:r>
            <w:r w:rsidR="0025550E">
              <w:rPr>
                <w:rFonts w:ascii="Lato" w:hAnsi="Lato"/>
                <w:sz w:val="20"/>
                <w:szCs w:val="20"/>
              </w:rPr>
              <w:t xml:space="preserve"> elektroniczn</w:t>
            </w:r>
            <w:r w:rsidR="00E53A5C">
              <w:rPr>
                <w:rFonts w:ascii="Lato" w:hAnsi="Lato"/>
                <w:sz w:val="20"/>
                <w:szCs w:val="20"/>
              </w:rPr>
              <w:t>ą</w:t>
            </w:r>
            <w:r w:rsidR="0025550E">
              <w:rPr>
                <w:rFonts w:ascii="Lato" w:hAnsi="Lato"/>
                <w:sz w:val="20"/>
                <w:szCs w:val="20"/>
              </w:rPr>
              <w:t xml:space="preserve"> zarządzan</w:t>
            </w:r>
            <w:r w:rsidR="0023583C">
              <w:rPr>
                <w:rFonts w:ascii="Lato" w:hAnsi="Lato"/>
                <w:sz w:val="20"/>
                <w:szCs w:val="20"/>
              </w:rPr>
              <w:t>ą</w:t>
            </w:r>
            <w:r w:rsidR="0025550E">
              <w:rPr>
                <w:rFonts w:ascii="Lato" w:hAnsi="Lato"/>
                <w:sz w:val="20"/>
                <w:szCs w:val="20"/>
              </w:rPr>
              <w:t xml:space="preserve"> w</w:t>
            </w:r>
            <w:r w:rsidR="00EC5656">
              <w:rPr>
                <w:rFonts w:ascii="Lato" w:hAnsi="Lato"/>
                <w:sz w:val="20"/>
                <w:szCs w:val="20"/>
              </w:rPr>
              <w:t> </w:t>
            </w:r>
            <w:r w:rsidR="0025550E">
              <w:rPr>
                <w:rFonts w:ascii="Lato" w:hAnsi="Lato"/>
                <w:sz w:val="20"/>
                <w:szCs w:val="20"/>
              </w:rPr>
              <w:t>systemie teleinformatycznym</w:t>
            </w:r>
            <w:r w:rsidR="000C0525">
              <w:rPr>
                <w:rFonts w:ascii="Lato" w:hAnsi="Lato"/>
                <w:sz w:val="20"/>
                <w:szCs w:val="20"/>
              </w:rPr>
              <w:t xml:space="preserve"> służącym do gromadzenia i zabezpieczania materiałów archiwalnych w postaci elektronicznej (System Archiwum Dokumentów Elektronicznych)</w:t>
            </w:r>
            <w:r w:rsidR="00601834">
              <w:rPr>
                <w:rFonts w:ascii="Lato" w:hAnsi="Lato"/>
                <w:sz w:val="20"/>
                <w:szCs w:val="20"/>
              </w:rPr>
              <w:t>. U</w:t>
            </w:r>
            <w:r w:rsidR="00C51236">
              <w:rPr>
                <w:rFonts w:ascii="Lato" w:hAnsi="Lato"/>
                <w:sz w:val="20"/>
                <w:szCs w:val="20"/>
              </w:rPr>
              <w:t xml:space="preserve">dostępnianie </w:t>
            </w:r>
            <w:r w:rsidR="00601834">
              <w:rPr>
                <w:rFonts w:ascii="Lato" w:hAnsi="Lato"/>
                <w:sz w:val="20"/>
                <w:szCs w:val="20"/>
              </w:rPr>
              <w:t xml:space="preserve">materiałów archiwalnych </w:t>
            </w:r>
            <w:r w:rsidR="00C51236">
              <w:rPr>
                <w:rFonts w:ascii="Lato" w:hAnsi="Lato"/>
                <w:sz w:val="20"/>
                <w:szCs w:val="20"/>
              </w:rPr>
              <w:t>i</w:t>
            </w:r>
            <w:r w:rsidR="00EC5656">
              <w:rPr>
                <w:rFonts w:ascii="Lato" w:hAnsi="Lato"/>
                <w:sz w:val="20"/>
                <w:szCs w:val="20"/>
              </w:rPr>
              <w:t> </w:t>
            </w:r>
            <w:r w:rsidR="00C51236">
              <w:rPr>
                <w:rFonts w:ascii="Lato" w:hAnsi="Lato"/>
                <w:sz w:val="20"/>
                <w:szCs w:val="20"/>
              </w:rPr>
              <w:t xml:space="preserve">realizacja kwerend </w:t>
            </w:r>
            <w:r w:rsidR="00601834">
              <w:rPr>
                <w:rFonts w:ascii="Lato" w:hAnsi="Lato"/>
                <w:sz w:val="20"/>
                <w:szCs w:val="20"/>
              </w:rPr>
              <w:t>będ</w:t>
            </w:r>
            <w:r w:rsidR="00F76EA1">
              <w:rPr>
                <w:rFonts w:ascii="Lato" w:hAnsi="Lato"/>
                <w:sz w:val="20"/>
                <w:szCs w:val="20"/>
              </w:rPr>
              <w:t>ą</w:t>
            </w:r>
            <w:r w:rsidR="00601834">
              <w:rPr>
                <w:rFonts w:ascii="Lato" w:hAnsi="Lato"/>
                <w:sz w:val="20"/>
                <w:szCs w:val="20"/>
              </w:rPr>
              <w:t xml:space="preserve"> wykonywane przy znaczącym wsparciu tego systemu</w:t>
            </w:r>
            <w:r w:rsidR="00F76EA1">
              <w:rPr>
                <w:rFonts w:ascii="Lato" w:hAnsi="Lato"/>
                <w:sz w:val="20"/>
                <w:szCs w:val="20"/>
              </w:rPr>
              <w:t>,</w:t>
            </w:r>
            <w:r w:rsidR="00601834">
              <w:rPr>
                <w:rFonts w:ascii="Lato" w:hAnsi="Lato"/>
                <w:sz w:val="20"/>
                <w:szCs w:val="20"/>
              </w:rPr>
              <w:t xml:space="preserve"> przez co wydatnie ulegnie skróceniu czas wymagany na realizację tych spraw i </w:t>
            </w:r>
            <w:r w:rsidR="00D30304">
              <w:rPr>
                <w:rFonts w:ascii="Lato" w:hAnsi="Lato"/>
                <w:sz w:val="20"/>
                <w:szCs w:val="20"/>
              </w:rPr>
              <w:t xml:space="preserve">ich pracochłonność. </w:t>
            </w:r>
            <w:r w:rsidR="00AF631E">
              <w:rPr>
                <w:rFonts w:ascii="Lato" w:hAnsi="Lato"/>
                <w:sz w:val="20"/>
                <w:szCs w:val="20"/>
              </w:rPr>
              <w:t>Nie przewiduje</w:t>
            </w:r>
            <w:r w:rsidR="00EB1A4E">
              <w:rPr>
                <w:rFonts w:ascii="Lato" w:hAnsi="Lato"/>
                <w:sz w:val="20"/>
                <w:szCs w:val="20"/>
              </w:rPr>
              <w:t xml:space="preserve"> się</w:t>
            </w:r>
            <w:r w:rsidR="00AF631E">
              <w:rPr>
                <w:rFonts w:ascii="Lato" w:hAnsi="Lato"/>
                <w:sz w:val="20"/>
                <w:szCs w:val="20"/>
              </w:rPr>
              <w:t xml:space="preserve">, </w:t>
            </w:r>
            <w:r w:rsidR="003B67A9">
              <w:rPr>
                <w:rFonts w:ascii="Lato" w:hAnsi="Lato"/>
                <w:sz w:val="20"/>
                <w:szCs w:val="20"/>
              </w:rPr>
              <w:t>aby z</w:t>
            </w:r>
            <w:r w:rsidR="00EC5656">
              <w:rPr>
                <w:rFonts w:ascii="Lato" w:hAnsi="Lato"/>
                <w:sz w:val="20"/>
                <w:szCs w:val="20"/>
              </w:rPr>
              <w:t> </w:t>
            </w:r>
            <w:r w:rsidR="003B67A9">
              <w:rPr>
                <w:rFonts w:ascii="Lato" w:hAnsi="Lato"/>
                <w:sz w:val="20"/>
                <w:szCs w:val="20"/>
              </w:rPr>
              <w:t>tym wiązało się poniesienie przez archiwa państwowe dodatkowych kosztów</w:t>
            </w:r>
            <w:r w:rsidR="00091C3A">
              <w:rPr>
                <w:rFonts w:ascii="Lato" w:hAnsi="Lato"/>
                <w:sz w:val="20"/>
                <w:szCs w:val="20"/>
              </w:rPr>
              <w:t xml:space="preserve">. </w:t>
            </w:r>
            <w:r w:rsidR="0025550E">
              <w:rPr>
                <w:rFonts w:ascii="Lato" w:hAnsi="Lato"/>
                <w:sz w:val="20"/>
                <w:szCs w:val="20"/>
              </w:rPr>
              <w:t xml:space="preserve">Z tego względu </w:t>
            </w:r>
            <w:r w:rsidR="0025550E" w:rsidRPr="0025550E">
              <w:rPr>
                <w:rFonts w:ascii="Lato" w:hAnsi="Lato"/>
                <w:sz w:val="20"/>
                <w:szCs w:val="20"/>
              </w:rPr>
              <w:t>nie uwzględniono w formularzu oceny skutków regulacji</w:t>
            </w:r>
            <w:r w:rsidR="00091C3A">
              <w:rPr>
                <w:rFonts w:ascii="Lato" w:hAnsi="Lato"/>
                <w:sz w:val="20"/>
                <w:szCs w:val="20"/>
              </w:rPr>
              <w:t xml:space="preserve"> konieczności zabezpieczenia </w:t>
            </w:r>
            <w:r w:rsidR="008671F4">
              <w:rPr>
                <w:rFonts w:ascii="Lato" w:hAnsi="Lato"/>
                <w:sz w:val="20"/>
                <w:szCs w:val="20"/>
              </w:rPr>
              <w:t>dodatkowych</w:t>
            </w:r>
            <w:r w:rsidR="00091C3A">
              <w:rPr>
                <w:rFonts w:ascii="Lato" w:hAnsi="Lato"/>
                <w:sz w:val="20"/>
                <w:szCs w:val="20"/>
              </w:rPr>
              <w:t xml:space="preserve"> środków finansowych</w:t>
            </w:r>
            <w:r w:rsidR="008671F4">
              <w:rPr>
                <w:rFonts w:ascii="Lato" w:hAnsi="Lato"/>
                <w:sz w:val="20"/>
                <w:szCs w:val="20"/>
              </w:rPr>
              <w:t xml:space="preserve">. </w:t>
            </w:r>
          </w:p>
        </w:tc>
      </w:tr>
      <w:tr w:rsidR="00B86B3F" w:rsidRPr="00C9699B" w14:paraId="0991823F" w14:textId="77777777" w:rsidTr="0020229A">
        <w:tc>
          <w:tcPr>
            <w:tcW w:w="548" w:type="dxa"/>
          </w:tcPr>
          <w:p w14:paraId="79EA3674" w14:textId="77777777" w:rsidR="00B86B3F" w:rsidRPr="00C9699B" w:rsidRDefault="007E14A6" w:rsidP="00C9699B">
            <w:pPr>
              <w:jc w:val="both"/>
              <w:rPr>
                <w:rFonts w:ascii="Lato" w:hAnsi="Lato"/>
                <w:sz w:val="20"/>
                <w:szCs w:val="20"/>
              </w:rPr>
            </w:pPr>
            <w:r>
              <w:rPr>
                <w:rFonts w:ascii="Lato" w:hAnsi="Lato"/>
                <w:sz w:val="20"/>
                <w:szCs w:val="20"/>
              </w:rPr>
              <w:lastRenderedPageBreak/>
              <w:t>22</w:t>
            </w:r>
          </w:p>
        </w:tc>
        <w:tc>
          <w:tcPr>
            <w:tcW w:w="1632" w:type="dxa"/>
          </w:tcPr>
          <w:p w14:paraId="2937EF30" w14:textId="77777777" w:rsidR="00B86B3F" w:rsidRPr="00C9699B" w:rsidRDefault="00B86B3F" w:rsidP="007E0AA9">
            <w:pPr>
              <w:jc w:val="both"/>
              <w:rPr>
                <w:rFonts w:ascii="Lato" w:hAnsi="Lato" w:cs="Calibri"/>
                <w:sz w:val="20"/>
                <w:szCs w:val="20"/>
              </w:rPr>
            </w:pPr>
            <w:r w:rsidRPr="00C9699B">
              <w:rPr>
                <w:rFonts w:ascii="Lato" w:hAnsi="Lato" w:cs="Calibri"/>
                <w:sz w:val="20"/>
                <w:szCs w:val="20"/>
              </w:rPr>
              <w:t>Minister Nauki</w:t>
            </w:r>
          </w:p>
        </w:tc>
        <w:tc>
          <w:tcPr>
            <w:tcW w:w="1741" w:type="dxa"/>
          </w:tcPr>
          <w:p w14:paraId="61DFBF68" w14:textId="50F1932E" w:rsidR="00B86B3F" w:rsidRPr="00C9699B" w:rsidRDefault="00B86B3F" w:rsidP="009E060C">
            <w:pPr>
              <w:jc w:val="both"/>
              <w:rPr>
                <w:rFonts w:ascii="Lato" w:hAnsi="Lato" w:cs="Calibri"/>
                <w:sz w:val="20"/>
                <w:szCs w:val="20"/>
              </w:rPr>
            </w:pPr>
            <w:r w:rsidRPr="00C9699B">
              <w:rPr>
                <w:rFonts w:ascii="Lato" w:hAnsi="Lato"/>
                <w:sz w:val="20"/>
                <w:szCs w:val="20"/>
              </w:rPr>
              <w:t>art. 1 pkt 6 projektu</w:t>
            </w:r>
          </w:p>
        </w:tc>
        <w:tc>
          <w:tcPr>
            <w:tcW w:w="2916" w:type="dxa"/>
          </w:tcPr>
          <w:p w14:paraId="5FBED0BF" w14:textId="77777777" w:rsidR="00B86B3F" w:rsidRPr="00C9699B" w:rsidRDefault="00B86B3F" w:rsidP="00C9699B">
            <w:pPr>
              <w:jc w:val="both"/>
              <w:rPr>
                <w:rFonts w:ascii="Lato" w:hAnsi="Lato"/>
                <w:sz w:val="20"/>
                <w:szCs w:val="20"/>
              </w:rPr>
            </w:pPr>
            <w:r w:rsidRPr="00C9699B">
              <w:rPr>
                <w:rFonts w:ascii="Lato" w:hAnsi="Lato"/>
                <w:sz w:val="20"/>
                <w:szCs w:val="20"/>
              </w:rPr>
              <w:t xml:space="preserve">W art. 1 pkt 6 projektu dodaje się art. 39a w ustawie z dnia 14 lipca 1983 r. </w:t>
            </w:r>
            <w:r w:rsidRPr="00C9699B">
              <w:rPr>
                <w:rFonts w:ascii="Lato" w:hAnsi="Lato"/>
                <w:i/>
                <w:sz w:val="20"/>
                <w:szCs w:val="20"/>
              </w:rPr>
              <w:t>o narodowym zasobie archiwalnym i archiwach</w:t>
            </w:r>
            <w:r w:rsidRPr="00C9699B">
              <w:rPr>
                <w:rFonts w:ascii="Lato" w:hAnsi="Lato"/>
                <w:sz w:val="20"/>
                <w:szCs w:val="20"/>
              </w:rPr>
              <w:t xml:space="preserve"> (Dz. U. z 2020 r. poz. 164).  Zgodnie z ust. 3 pkt 5 tego przepisu w związku z nadawaniem odznaki honorowej „Za Zasługi dla Dziedzictwa Archiwalnego” mogą być przetwarzane dane osób fizycznych obejmujące </w:t>
            </w:r>
            <w:r w:rsidRPr="00C9699B">
              <w:rPr>
                <w:rFonts w:ascii="Lato" w:hAnsi="Lato"/>
                <w:i/>
                <w:sz w:val="20"/>
                <w:szCs w:val="20"/>
              </w:rPr>
              <w:t xml:space="preserve">„tytuł oraz stopnie naukowe i stopnie w zakresie sztuki”. </w:t>
            </w:r>
            <w:r w:rsidRPr="00C9699B">
              <w:rPr>
                <w:rFonts w:ascii="Lato" w:hAnsi="Lato"/>
                <w:sz w:val="20"/>
                <w:szCs w:val="20"/>
              </w:rPr>
              <w:t>Przepis ten wymaga doprecyzowania w zakresie określenia „tytuł”.</w:t>
            </w:r>
          </w:p>
          <w:p w14:paraId="365B12AB" w14:textId="77777777" w:rsidR="00B86B3F" w:rsidRPr="00C9699B" w:rsidRDefault="00B86B3F" w:rsidP="00C9699B">
            <w:pPr>
              <w:jc w:val="both"/>
              <w:rPr>
                <w:rFonts w:ascii="Lato" w:hAnsi="Lato" w:cs="Calibri"/>
                <w:sz w:val="20"/>
                <w:szCs w:val="20"/>
              </w:rPr>
            </w:pPr>
          </w:p>
        </w:tc>
        <w:tc>
          <w:tcPr>
            <w:tcW w:w="4850" w:type="dxa"/>
          </w:tcPr>
          <w:p w14:paraId="5EE7F772" w14:textId="77777777" w:rsidR="00B86B3F" w:rsidRPr="00C9699B" w:rsidRDefault="00B86B3F" w:rsidP="00C9699B">
            <w:pPr>
              <w:jc w:val="both"/>
              <w:rPr>
                <w:rFonts w:ascii="Lato" w:hAnsi="Lato"/>
                <w:sz w:val="20"/>
                <w:szCs w:val="20"/>
              </w:rPr>
            </w:pPr>
            <w:r w:rsidRPr="00C9699B">
              <w:rPr>
                <w:rFonts w:ascii="Lato" w:hAnsi="Lato"/>
                <w:sz w:val="20"/>
                <w:szCs w:val="20"/>
              </w:rPr>
              <w:t xml:space="preserve">Jeżeli projektodawca ma na myśli tytuł profesora, zgodnie z art. 177 ust. 1 pkt 2 ustawy z dnia 20 lipca 2018 r. – </w:t>
            </w:r>
            <w:r w:rsidRPr="00C9699B">
              <w:rPr>
                <w:rFonts w:ascii="Lato" w:hAnsi="Lato"/>
                <w:i/>
                <w:sz w:val="20"/>
                <w:szCs w:val="20"/>
              </w:rPr>
              <w:t>Prawo o szkolnictwie wyższym i nauce</w:t>
            </w:r>
            <w:r w:rsidRPr="00C9699B">
              <w:rPr>
                <w:rFonts w:ascii="Lato" w:hAnsi="Lato"/>
                <w:sz w:val="20"/>
                <w:szCs w:val="20"/>
              </w:rPr>
              <w:t xml:space="preserve"> (Dz. U. z 2023 r. poz. 742, z </w:t>
            </w:r>
            <w:proofErr w:type="spellStart"/>
            <w:r w:rsidRPr="00C9699B">
              <w:rPr>
                <w:rFonts w:ascii="Lato" w:hAnsi="Lato"/>
                <w:sz w:val="20"/>
                <w:szCs w:val="20"/>
              </w:rPr>
              <w:t>późn</w:t>
            </w:r>
            <w:proofErr w:type="spellEnd"/>
            <w:r w:rsidRPr="00C9699B">
              <w:rPr>
                <w:rFonts w:ascii="Lato" w:hAnsi="Lato"/>
                <w:sz w:val="20"/>
                <w:szCs w:val="20"/>
              </w:rPr>
              <w:t xml:space="preserve">. zm.) przepis powinien otrzymać brzmienie: </w:t>
            </w:r>
          </w:p>
          <w:p w14:paraId="040CBBA4" w14:textId="77777777" w:rsidR="00B86B3F" w:rsidRPr="00C9699B" w:rsidRDefault="00B86B3F" w:rsidP="00C9699B">
            <w:pPr>
              <w:tabs>
                <w:tab w:val="left" w:pos="426"/>
              </w:tabs>
              <w:jc w:val="both"/>
              <w:rPr>
                <w:rFonts w:ascii="Lato" w:hAnsi="Lato"/>
                <w:i/>
                <w:sz w:val="20"/>
                <w:szCs w:val="20"/>
              </w:rPr>
            </w:pPr>
            <w:r w:rsidRPr="00C9699B">
              <w:rPr>
                <w:rFonts w:ascii="Lato" w:hAnsi="Lato"/>
                <w:sz w:val="20"/>
                <w:szCs w:val="20"/>
              </w:rPr>
              <w:t>„</w:t>
            </w:r>
            <w:r w:rsidRPr="00C9699B">
              <w:rPr>
                <w:rFonts w:ascii="Lato" w:hAnsi="Lato"/>
                <w:i/>
                <w:sz w:val="20"/>
                <w:szCs w:val="20"/>
              </w:rPr>
              <w:t>5)</w:t>
            </w:r>
            <w:r w:rsidRPr="00C9699B">
              <w:rPr>
                <w:rFonts w:ascii="Lato" w:hAnsi="Lato"/>
                <w:i/>
                <w:sz w:val="20"/>
                <w:szCs w:val="20"/>
              </w:rPr>
              <w:tab/>
              <w:t xml:space="preserve">stopień naukowy lub stopień w zakresie sztuki oraz tytuł profesora”. </w:t>
            </w:r>
          </w:p>
          <w:p w14:paraId="77873347" w14:textId="77777777" w:rsidR="00B86B3F" w:rsidRPr="00C9699B" w:rsidRDefault="00B86B3F" w:rsidP="00C9699B">
            <w:pPr>
              <w:jc w:val="both"/>
              <w:rPr>
                <w:rFonts w:ascii="Lato" w:hAnsi="Lato"/>
                <w:sz w:val="20"/>
                <w:szCs w:val="20"/>
              </w:rPr>
            </w:pPr>
            <w:r w:rsidRPr="00C9699B">
              <w:rPr>
                <w:rFonts w:ascii="Lato" w:hAnsi="Lato"/>
                <w:sz w:val="20"/>
                <w:szCs w:val="20"/>
              </w:rPr>
              <w:t xml:space="preserve">Jeżeli natomiast chodzi o tytuł zawodowy w rozumieniu art. 77 ust. 1 ustawy z dnia 20 lipca 2018 r. – </w:t>
            </w:r>
            <w:r w:rsidRPr="00C9699B">
              <w:rPr>
                <w:rFonts w:ascii="Lato" w:hAnsi="Lato"/>
                <w:i/>
                <w:sz w:val="20"/>
                <w:szCs w:val="20"/>
              </w:rPr>
              <w:t>Prawo o szkolnictwie wyższym i nauce</w:t>
            </w:r>
            <w:r w:rsidRPr="00C9699B">
              <w:rPr>
                <w:rFonts w:ascii="Lato" w:hAnsi="Lato"/>
                <w:sz w:val="20"/>
                <w:szCs w:val="20"/>
              </w:rPr>
              <w:t>, to również powinno to jednoznacznie wynikać z przepisu. W tym przypadku przepis powinien otrzymać brzmienie:</w:t>
            </w:r>
          </w:p>
          <w:p w14:paraId="18C72D8C" w14:textId="77777777" w:rsidR="00B86B3F" w:rsidRPr="00C9699B" w:rsidRDefault="00B86B3F" w:rsidP="00C9699B">
            <w:pPr>
              <w:jc w:val="both"/>
              <w:rPr>
                <w:rFonts w:ascii="Lato" w:hAnsi="Lato" w:cs="Calibri"/>
                <w:sz w:val="20"/>
                <w:szCs w:val="20"/>
              </w:rPr>
            </w:pPr>
            <w:r w:rsidRPr="00C9699B">
              <w:rPr>
                <w:rFonts w:ascii="Lato" w:hAnsi="Lato"/>
                <w:sz w:val="20"/>
                <w:szCs w:val="20"/>
              </w:rPr>
              <w:t>„</w:t>
            </w:r>
            <w:r w:rsidRPr="00C9699B">
              <w:rPr>
                <w:rFonts w:ascii="Lato" w:hAnsi="Lato"/>
                <w:i/>
                <w:sz w:val="20"/>
                <w:szCs w:val="20"/>
              </w:rPr>
              <w:t>5)</w:t>
            </w:r>
            <w:r w:rsidRPr="00C9699B">
              <w:rPr>
                <w:rFonts w:ascii="Lato" w:hAnsi="Lato"/>
                <w:i/>
                <w:sz w:val="20"/>
                <w:szCs w:val="20"/>
              </w:rPr>
              <w:tab/>
              <w:t>tytuł zawodowy, stopień naukowy lub stopień w zakresie sztuki”.</w:t>
            </w:r>
          </w:p>
        </w:tc>
        <w:tc>
          <w:tcPr>
            <w:tcW w:w="4043" w:type="dxa"/>
          </w:tcPr>
          <w:p w14:paraId="2E76E61E" w14:textId="7EE926E6" w:rsidR="00B86B3F" w:rsidRDefault="00772822" w:rsidP="00C9699B">
            <w:pPr>
              <w:jc w:val="both"/>
              <w:rPr>
                <w:rFonts w:ascii="Lato" w:hAnsi="Lato"/>
                <w:sz w:val="20"/>
                <w:szCs w:val="20"/>
              </w:rPr>
            </w:pPr>
            <w:r>
              <w:rPr>
                <w:rFonts w:ascii="Lato" w:hAnsi="Lato"/>
                <w:sz w:val="20"/>
                <w:szCs w:val="20"/>
              </w:rPr>
              <w:t xml:space="preserve">Uwaga uwzględniona. </w:t>
            </w:r>
            <w:r w:rsidR="00CC71CF">
              <w:rPr>
                <w:rFonts w:ascii="Lato" w:hAnsi="Lato"/>
                <w:sz w:val="20"/>
                <w:szCs w:val="20"/>
              </w:rPr>
              <w:t>Dodawany</w:t>
            </w:r>
            <w:r w:rsidR="009E060C">
              <w:rPr>
                <w:rFonts w:ascii="Lato" w:hAnsi="Lato"/>
                <w:sz w:val="20"/>
                <w:szCs w:val="20"/>
              </w:rPr>
              <w:t xml:space="preserve"> projektem ustawy przepis a</w:t>
            </w:r>
            <w:r>
              <w:rPr>
                <w:rFonts w:ascii="Lato" w:hAnsi="Lato"/>
                <w:sz w:val="20"/>
                <w:szCs w:val="20"/>
              </w:rPr>
              <w:t xml:space="preserve">rt. 39a ust. 3 pkt </w:t>
            </w:r>
            <w:r w:rsidR="009E060C">
              <w:rPr>
                <w:rFonts w:ascii="Lato" w:hAnsi="Lato"/>
                <w:sz w:val="20"/>
                <w:szCs w:val="20"/>
              </w:rPr>
              <w:t>5</w:t>
            </w:r>
            <w:r>
              <w:rPr>
                <w:rFonts w:ascii="Lato" w:hAnsi="Lato"/>
                <w:sz w:val="20"/>
                <w:szCs w:val="20"/>
              </w:rPr>
              <w:t xml:space="preserve"> otrzymuje brzmienie:</w:t>
            </w:r>
          </w:p>
          <w:p w14:paraId="2C2B05FD" w14:textId="289A8E68" w:rsidR="00772822" w:rsidRPr="00C9699B" w:rsidRDefault="009E060C" w:rsidP="00C9699B">
            <w:pPr>
              <w:jc w:val="both"/>
              <w:rPr>
                <w:rFonts w:ascii="Lato" w:hAnsi="Lato"/>
                <w:sz w:val="20"/>
                <w:szCs w:val="20"/>
              </w:rPr>
            </w:pPr>
            <w:r>
              <w:rPr>
                <w:rFonts w:ascii="Lato" w:hAnsi="Lato"/>
                <w:sz w:val="20"/>
                <w:szCs w:val="20"/>
              </w:rPr>
              <w:t>„</w:t>
            </w:r>
            <w:r w:rsidR="00772822">
              <w:rPr>
                <w:rFonts w:ascii="Lato" w:hAnsi="Lato"/>
                <w:sz w:val="20"/>
                <w:szCs w:val="20"/>
              </w:rPr>
              <w:t>5) stopień naukowy, stopień w zakresie sztuki lub tytuł profesora.</w:t>
            </w:r>
            <w:r>
              <w:rPr>
                <w:rFonts w:ascii="Lato" w:hAnsi="Lato"/>
                <w:sz w:val="20"/>
                <w:szCs w:val="20"/>
              </w:rPr>
              <w:t>”</w:t>
            </w:r>
          </w:p>
        </w:tc>
      </w:tr>
      <w:tr w:rsidR="0020229A" w:rsidRPr="00C9699B" w14:paraId="43A8C926" w14:textId="77777777" w:rsidTr="0020229A">
        <w:tc>
          <w:tcPr>
            <w:tcW w:w="548" w:type="dxa"/>
          </w:tcPr>
          <w:p w14:paraId="2E3E5B5E" w14:textId="77777777" w:rsidR="0020229A" w:rsidRPr="00C9699B" w:rsidRDefault="007E14A6" w:rsidP="00C9699B">
            <w:pPr>
              <w:jc w:val="both"/>
              <w:rPr>
                <w:rFonts w:ascii="Lato" w:hAnsi="Lato"/>
                <w:sz w:val="20"/>
                <w:szCs w:val="20"/>
              </w:rPr>
            </w:pPr>
            <w:r>
              <w:rPr>
                <w:rFonts w:ascii="Lato" w:hAnsi="Lato"/>
                <w:sz w:val="20"/>
                <w:szCs w:val="20"/>
              </w:rPr>
              <w:t>23</w:t>
            </w:r>
          </w:p>
        </w:tc>
        <w:tc>
          <w:tcPr>
            <w:tcW w:w="1632" w:type="dxa"/>
          </w:tcPr>
          <w:p w14:paraId="2943ECA2" w14:textId="77777777" w:rsidR="0020229A" w:rsidRPr="00C9699B" w:rsidRDefault="00333D1A" w:rsidP="00C9699B">
            <w:pPr>
              <w:jc w:val="both"/>
              <w:rPr>
                <w:rFonts w:ascii="Lato" w:hAnsi="Lato" w:cs="Calibri"/>
                <w:sz w:val="20"/>
                <w:szCs w:val="20"/>
              </w:rPr>
            </w:pPr>
            <w:r>
              <w:rPr>
                <w:rFonts w:ascii="Lato" w:hAnsi="Lato"/>
                <w:sz w:val="20"/>
                <w:szCs w:val="20"/>
              </w:rPr>
              <w:t xml:space="preserve">Rządowe </w:t>
            </w:r>
            <w:r w:rsidR="00BF50CA" w:rsidRPr="00C9699B">
              <w:rPr>
                <w:rFonts w:ascii="Lato" w:hAnsi="Lato"/>
                <w:sz w:val="20"/>
                <w:szCs w:val="20"/>
              </w:rPr>
              <w:t>Centrum Legislacji</w:t>
            </w:r>
          </w:p>
        </w:tc>
        <w:tc>
          <w:tcPr>
            <w:tcW w:w="1741" w:type="dxa"/>
          </w:tcPr>
          <w:p w14:paraId="2DD9C145" w14:textId="4D4D5690" w:rsidR="0020229A" w:rsidRPr="00C9699B" w:rsidRDefault="0020229A" w:rsidP="0094784E">
            <w:pPr>
              <w:jc w:val="both"/>
              <w:rPr>
                <w:rFonts w:ascii="Lato" w:hAnsi="Lato"/>
                <w:sz w:val="20"/>
                <w:szCs w:val="20"/>
              </w:rPr>
            </w:pPr>
            <w:r w:rsidRPr="00C9699B">
              <w:rPr>
                <w:rFonts w:ascii="Lato" w:hAnsi="Lato"/>
                <w:sz w:val="20"/>
                <w:szCs w:val="20"/>
              </w:rPr>
              <w:t>art. 1 pkt 6 projektu</w:t>
            </w:r>
          </w:p>
        </w:tc>
        <w:tc>
          <w:tcPr>
            <w:tcW w:w="2916" w:type="dxa"/>
          </w:tcPr>
          <w:p w14:paraId="15D8334F" w14:textId="77777777" w:rsidR="0020229A" w:rsidRPr="00C9699B" w:rsidRDefault="0020229A" w:rsidP="00C9699B">
            <w:pPr>
              <w:jc w:val="both"/>
              <w:rPr>
                <w:rFonts w:ascii="Lato" w:hAnsi="Lato"/>
                <w:sz w:val="20"/>
                <w:szCs w:val="20"/>
              </w:rPr>
            </w:pPr>
            <w:r w:rsidRPr="00C9699B">
              <w:rPr>
                <w:rFonts w:ascii="Lato" w:hAnsi="Lato"/>
                <w:sz w:val="20"/>
                <w:szCs w:val="20"/>
              </w:rPr>
              <w:t xml:space="preserve"> Regulacje dotyczące odznaki honorowej „Za Zasługi dla Dziedzictwa Archiwalnego” zamieszczone w dodawanym w art. 1 pkt 6 projektu przepisie art. 39a ustawy proponuje się uzupełnić o wskazanie, ile razy może być nadawana odznaka oraz o rozstrzygnięcie sytuacji utraty odznaki.</w:t>
            </w:r>
          </w:p>
        </w:tc>
        <w:tc>
          <w:tcPr>
            <w:tcW w:w="4850" w:type="dxa"/>
          </w:tcPr>
          <w:p w14:paraId="22351CDE" w14:textId="77777777" w:rsidR="0020229A" w:rsidRPr="00C9699B" w:rsidRDefault="0020229A" w:rsidP="00C9699B">
            <w:pPr>
              <w:jc w:val="both"/>
              <w:rPr>
                <w:rFonts w:ascii="Lato" w:hAnsi="Lato"/>
                <w:sz w:val="20"/>
                <w:szCs w:val="20"/>
              </w:rPr>
            </w:pPr>
          </w:p>
        </w:tc>
        <w:tc>
          <w:tcPr>
            <w:tcW w:w="4043" w:type="dxa"/>
          </w:tcPr>
          <w:p w14:paraId="36F3045D" w14:textId="4C8F3EEC" w:rsidR="0020229A" w:rsidRDefault="00772822" w:rsidP="00C9699B">
            <w:pPr>
              <w:jc w:val="both"/>
              <w:rPr>
                <w:rFonts w:ascii="Lato" w:hAnsi="Lato"/>
                <w:sz w:val="20"/>
                <w:szCs w:val="20"/>
              </w:rPr>
            </w:pPr>
            <w:r>
              <w:rPr>
                <w:rFonts w:ascii="Lato" w:hAnsi="Lato"/>
                <w:sz w:val="20"/>
                <w:szCs w:val="20"/>
              </w:rPr>
              <w:t xml:space="preserve"> Uwaga częściowo uwzględniona.</w:t>
            </w:r>
            <w:r w:rsidR="00B31840">
              <w:rPr>
                <w:rFonts w:ascii="Lato" w:hAnsi="Lato"/>
                <w:sz w:val="20"/>
                <w:szCs w:val="20"/>
              </w:rPr>
              <w:t xml:space="preserve"> Wprowadzeniu do wyliczenia w</w:t>
            </w:r>
            <w:r w:rsidR="00CC71CF">
              <w:rPr>
                <w:rFonts w:ascii="Lato" w:hAnsi="Lato"/>
                <w:sz w:val="20"/>
                <w:szCs w:val="20"/>
              </w:rPr>
              <w:t xml:space="preserve"> dodawanym projektem ustawy przepisie</w:t>
            </w:r>
            <w:r w:rsidR="00B31840">
              <w:rPr>
                <w:rFonts w:ascii="Lato" w:hAnsi="Lato"/>
                <w:sz w:val="20"/>
                <w:szCs w:val="20"/>
              </w:rPr>
              <w:t xml:space="preserve"> art. 39a ust. 2 nadano brzmienie:</w:t>
            </w:r>
          </w:p>
          <w:p w14:paraId="5B29DEC9" w14:textId="3AEB913B" w:rsidR="00B31840" w:rsidRDefault="00C8189C" w:rsidP="00C9699B">
            <w:pPr>
              <w:jc w:val="both"/>
              <w:rPr>
                <w:rFonts w:ascii="Lato" w:hAnsi="Lato"/>
                <w:sz w:val="20"/>
                <w:szCs w:val="20"/>
              </w:rPr>
            </w:pPr>
            <w:r>
              <w:rPr>
                <w:rFonts w:ascii="Lato" w:hAnsi="Lato"/>
                <w:sz w:val="20"/>
                <w:szCs w:val="20"/>
              </w:rPr>
              <w:t>„</w:t>
            </w:r>
            <w:r w:rsidR="00B31840">
              <w:rPr>
                <w:rFonts w:ascii="Lato" w:hAnsi="Lato"/>
                <w:sz w:val="20"/>
                <w:szCs w:val="20"/>
              </w:rPr>
              <w:t>2. Odznakę honorową nadaje jednorazowo Naczelny Dyrektor Archiwów Państwowych z własnej inicjatywy lub na wniosek:</w:t>
            </w:r>
            <w:r>
              <w:rPr>
                <w:rFonts w:ascii="Lato" w:hAnsi="Lato"/>
                <w:sz w:val="20"/>
                <w:szCs w:val="20"/>
              </w:rPr>
              <w:t>”</w:t>
            </w:r>
          </w:p>
          <w:p w14:paraId="321176FE" w14:textId="77777777" w:rsidR="00B31840" w:rsidRDefault="00B31840" w:rsidP="00C9699B">
            <w:pPr>
              <w:jc w:val="both"/>
              <w:rPr>
                <w:rFonts w:ascii="Lato" w:hAnsi="Lato"/>
                <w:sz w:val="20"/>
                <w:szCs w:val="20"/>
              </w:rPr>
            </w:pPr>
          </w:p>
          <w:p w14:paraId="6AA128D8" w14:textId="6A347A15" w:rsidR="00B31840" w:rsidRPr="00C9699B" w:rsidRDefault="00B31840" w:rsidP="006B495F">
            <w:pPr>
              <w:jc w:val="both"/>
              <w:rPr>
                <w:rFonts w:ascii="Lato" w:hAnsi="Lato"/>
                <w:sz w:val="20"/>
                <w:szCs w:val="20"/>
              </w:rPr>
            </w:pPr>
            <w:r>
              <w:rPr>
                <w:rFonts w:ascii="Lato" w:hAnsi="Lato"/>
                <w:sz w:val="20"/>
                <w:szCs w:val="20"/>
              </w:rPr>
              <w:t xml:space="preserve">Nie przewiduje się utraty odznaki honorowej, dlatego nie sformułowano przepisów </w:t>
            </w:r>
            <w:r w:rsidR="006B495F">
              <w:rPr>
                <w:rFonts w:ascii="Lato" w:hAnsi="Lato"/>
                <w:sz w:val="20"/>
                <w:szCs w:val="20"/>
              </w:rPr>
              <w:t>w tym zakresie.</w:t>
            </w:r>
          </w:p>
        </w:tc>
      </w:tr>
      <w:tr w:rsidR="000966C6" w:rsidRPr="00C9699B" w14:paraId="61DA09D0" w14:textId="77777777" w:rsidTr="0020229A">
        <w:tc>
          <w:tcPr>
            <w:tcW w:w="548" w:type="dxa"/>
          </w:tcPr>
          <w:p w14:paraId="3D39991C" w14:textId="77777777" w:rsidR="000966C6" w:rsidRPr="00C9699B" w:rsidRDefault="007E14A6" w:rsidP="00C9699B">
            <w:pPr>
              <w:jc w:val="both"/>
              <w:rPr>
                <w:rFonts w:ascii="Lato" w:hAnsi="Lato"/>
                <w:sz w:val="20"/>
                <w:szCs w:val="20"/>
              </w:rPr>
            </w:pPr>
            <w:r>
              <w:rPr>
                <w:rFonts w:ascii="Lato" w:hAnsi="Lato"/>
                <w:sz w:val="20"/>
                <w:szCs w:val="20"/>
              </w:rPr>
              <w:t>24</w:t>
            </w:r>
          </w:p>
        </w:tc>
        <w:tc>
          <w:tcPr>
            <w:tcW w:w="1632" w:type="dxa"/>
          </w:tcPr>
          <w:p w14:paraId="65B3ACFF" w14:textId="77777777" w:rsidR="000966C6" w:rsidRPr="00C9699B" w:rsidRDefault="000966C6" w:rsidP="00C9699B">
            <w:pPr>
              <w:jc w:val="both"/>
              <w:rPr>
                <w:rFonts w:ascii="Lato" w:hAnsi="Lato"/>
                <w:sz w:val="20"/>
                <w:szCs w:val="20"/>
              </w:rPr>
            </w:pPr>
            <w:r w:rsidRPr="00C9699B">
              <w:rPr>
                <w:rFonts w:ascii="Lato" w:hAnsi="Lato"/>
                <w:sz w:val="20"/>
                <w:szCs w:val="20"/>
              </w:rPr>
              <w:t>Minister Obrony Narodowej</w:t>
            </w:r>
          </w:p>
        </w:tc>
        <w:tc>
          <w:tcPr>
            <w:tcW w:w="1741" w:type="dxa"/>
          </w:tcPr>
          <w:p w14:paraId="3900AD12" w14:textId="511881B7" w:rsidR="000966C6" w:rsidRPr="00C9699B" w:rsidRDefault="000966C6" w:rsidP="00C9699B">
            <w:pPr>
              <w:jc w:val="both"/>
              <w:rPr>
                <w:rFonts w:ascii="Lato" w:hAnsi="Lato"/>
                <w:sz w:val="20"/>
                <w:szCs w:val="20"/>
              </w:rPr>
            </w:pPr>
            <w:r w:rsidRPr="00C9699B">
              <w:rPr>
                <w:rFonts w:ascii="Lato" w:hAnsi="Lato"/>
                <w:sz w:val="20"/>
                <w:szCs w:val="20"/>
              </w:rPr>
              <w:t>art. 1 pkt 1 projektu</w:t>
            </w:r>
            <w:r w:rsidR="00CB5C8B">
              <w:rPr>
                <w:rFonts w:ascii="Lato" w:hAnsi="Lato"/>
                <w:sz w:val="20"/>
                <w:szCs w:val="20"/>
              </w:rPr>
              <w:t xml:space="preserve"> w zakresie art. 5 ust. 2b</w:t>
            </w:r>
          </w:p>
        </w:tc>
        <w:tc>
          <w:tcPr>
            <w:tcW w:w="2916" w:type="dxa"/>
          </w:tcPr>
          <w:p w14:paraId="69FC5DBC" w14:textId="77777777" w:rsidR="000966C6" w:rsidRPr="00C9699B" w:rsidRDefault="000966C6" w:rsidP="00C9699B">
            <w:pPr>
              <w:jc w:val="both"/>
              <w:rPr>
                <w:rFonts w:ascii="Lato" w:hAnsi="Lato"/>
                <w:sz w:val="20"/>
                <w:szCs w:val="20"/>
              </w:rPr>
            </w:pPr>
            <w:r w:rsidRPr="00C9699B">
              <w:rPr>
                <w:rFonts w:ascii="Lato" w:hAnsi="Lato"/>
                <w:sz w:val="20"/>
                <w:szCs w:val="20"/>
              </w:rPr>
              <w:t>Proponuje się, mając na względzie specyfikę funkcjonowania Służby Kontrwywiadu Wojskowego, wyłączenie tej służby z obowiązku stosowania rozporządzenia wydanego na podstawie zmienianego art. 5 ust. 2b w art. 1 pkt 1 projektu. W ocenie resortu regulacje odpowiadające temu rozporządzeniu powinny zostać określone w zarządzeniu Szefa</w:t>
            </w:r>
            <w:r w:rsidR="000D1968">
              <w:rPr>
                <w:rFonts w:ascii="Lato" w:hAnsi="Lato"/>
                <w:sz w:val="20"/>
                <w:szCs w:val="20"/>
              </w:rPr>
              <w:t xml:space="preserve"> Służby Kontrwywiadu Wojskowego</w:t>
            </w:r>
          </w:p>
        </w:tc>
        <w:tc>
          <w:tcPr>
            <w:tcW w:w="4850" w:type="dxa"/>
          </w:tcPr>
          <w:p w14:paraId="11A4D91B" w14:textId="77777777" w:rsidR="000966C6" w:rsidRPr="00C9699B" w:rsidRDefault="000966C6" w:rsidP="00C9699B">
            <w:pPr>
              <w:jc w:val="both"/>
              <w:rPr>
                <w:rFonts w:ascii="Lato" w:hAnsi="Lato"/>
                <w:sz w:val="20"/>
                <w:szCs w:val="20"/>
              </w:rPr>
            </w:pPr>
          </w:p>
        </w:tc>
        <w:tc>
          <w:tcPr>
            <w:tcW w:w="4043" w:type="dxa"/>
          </w:tcPr>
          <w:p w14:paraId="1A3C7DA9" w14:textId="0844473E" w:rsidR="000966C6" w:rsidRDefault="00CB2EF3" w:rsidP="00C9699B">
            <w:pPr>
              <w:jc w:val="both"/>
              <w:rPr>
                <w:rFonts w:ascii="Lato" w:hAnsi="Lato"/>
                <w:sz w:val="20"/>
                <w:szCs w:val="20"/>
              </w:rPr>
            </w:pPr>
            <w:r>
              <w:rPr>
                <w:rFonts w:ascii="Lato" w:hAnsi="Lato"/>
                <w:sz w:val="20"/>
                <w:szCs w:val="20"/>
              </w:rPr>
              <w:t>Uwaga nieuwzględniona</w:t>
            </w:r>
          </w:p>
          <w:p w14:paraId="7C29922F" w14:textId="28002DE5" w:rsidR="00CB2EF3" w:rsidRPr="006952DA" w:rsidRDefault="00CB2EF3" w:rsidP="00C9699B">
            <w:pPr>
              <w:jc w:val="both"/>
              <w:rPr>
                <w:rFonts w:ascii="Lato" w:hAnsi="Lato"/>
                <w:b/>
                <w:bCs/>
                <w:i/>
                <w:iCs/>
                <w:sz w:val="20"/>
                <w:szCs w:val="20"/>
              </w:rPr>
            </w:pPr>
            <w:r w:rsidRPr="00CB2EF3">
              <w:rPr>
                <w:rFonts w:ascii="Lato" w:hAnsi="Lato"/>
                <w:sz w:val="20"/>
                <w:szCs w:val="20"/>
              </w:rPr>
              <w:t>Służb</w:t>
            </w:r>
            <w:r w:rsidR="0013469F">
              <w:rPr>
                <w:rFonts w:ascii="Lato" w:hAnsi="Lato"/>
                <w:sz w:val="20"/>
                <w:szCs w:val="20"/>
              </w:rPr>
              <w:t>a</w:t>
            </w:r>
            <w:r w:rsidRPr="00CB2EF3">
              <w:rPr>
                <w:rFonts w:ascii="Lato" w:hAnsi="Lato"/>
                <w:sz w:val="20"/>
                <w:szCs w:val="20"/>
              </w:rPr>
              <w:t xml:space="preserve"> Kontrwywiadu Wojskowego</w:t>
            </w:r>
            <w:r>
              <w:rPr>
                <w:rFonts w:ascii="Lato" w:hAnsi="Lato"/>
                <w:sz w:val="20"/>
                <w:szCs w:val="20"/>
              </w:rPr>
              <w:t xml:space="preserve"> jako jednostka </w:t>
            </w:r>
            <w:r w:rsidR="00813DCA">
              <w:rPr>
                <w:rFonts w:ascii="Lato" w:hAnsi="Lato"/>
                <w:sz w:val="20"/>
                <w:szCs w:val="20"/>
              </w:rPr>
              <w:t>podległa i nadzorowana przez Ministra Obrony Narodowej stanowi archiwum wyodrębnione</w:t>
            </w:r>
            <w:r w:rsidR="003F27D0">
              <w:rPr>
                <w:rFonts w:ascii="Lato" w:hAnsi="Lato"/>
                <w:sz w:val="20"/>
                <w:szCs w:val="20"/>
              </w:rPr>
              <w:t>.</w:t>
            </w:r>
            <w:r w:rsidR="00040826">
              <w:rPr>
                <w:rFonts w:ascii="Lato" w:hAnsi="Lato"/>
                <w:sz w:val="20"/>
                <w:szCs w:val="20"/>
              </w:rPr>
              <w:t xml:space="preserve"> Szczegółowe</w:t>
            </w:r>
            <w:r w:rsidR="00BE3ABD">
              <w:rPr>
                <w:rFonts w:ascii="Lato" w:hAnsi="Lato"/>
                <w:sz w:val="20"/>
                <w:szCs w:val="20"/>
              </w:rPr>
              <w:t xml:space="preserve"> regulacje w zakresie </w:t>
            </w:r>
            <w:r w:rsidR="00040826">
              <w:rPr>
                <w:rFonts w:ascii="Lato" w:hAnsi="Lato"/>
                <w:sz w:val="20"/>
                <w:szCs w:val="20"/>
              </w:rPr>
              <w:t xml:space="preserve">sposobu </w:t>
            </w:r>
            <w:r w:rsidR="00BE3ABD">
              <w:rPr>
                <w:rFonts w:ascii="Lato" w:hAnsi="Lato"/>
                <w:sz w:val="20"/>
                <w:szCs w:val="20"/>
              </w:rPr>
              <w:t xml:space="preserve">postępowania z dokumentacją w tej jednostce powinien wydać </w:t>
            </w:r>
            <w:r w:rsidR="00040826">
              <w:rPr>
                <w:rFonts w:ascii="Lato" w:hAnsi="Lato"/>
                <w:sz w:val="20"/>
                <w:szCs w:val="20"/>
              </w:rPr>
              <w:t>Minister Obrony Narodowej na podstawie obowiązujących przepisów prawnych</w:t>
            </w:r>
            <w:r w:rsidR="00031B1F">
              <w:rPr>
                <w:rFonts w:ascii="Lato" w:hAnsi="Lato"/>
                <w:sz w:val="20"/>
                <w:szCs w:val="20"/>
              </w:rPr>
              <w:t>.</w:t>
            </w:r>
          </w:p>
        </w:tc>
      </w:tr>
      <w:tr w:rsidR="00B86B3F" w:rsidRPr="00C9699B" w14:paraId="159B73F5" w14:textId="77777777" w:rsidTr="0020229A">
        <w:tc>
          <w:tcPr>
            <w:tcW w:w="548" w:type="dxa"/>
          </w:tcPr>
          <w:p w14:paraId="04B74A68" w14:textId="77777777" w:rsidR="00B86B3F" w:rsidRPr="00C9699B" w:rsidRDefault="007E14A6" w:rsidP="00C9699B">
            <w:pPr>
              <w:jc w:val="both"/>
              <w:rPr>
                <w:rFonts w:ascii="Lato" w:hAnsi="Lato"/>
                <w:sz w:val="20"/>
                <w:szCs w:val="20"/>
              </w:rPr>
            </w:pPr>
            <w:r>
              <w:rPr>
                <w:rFonts w:ascii="Lato" w:hAnsi="Lato"/>
                <w:sz w:val="20"/>
                <w:szCs w:val="20"/>
              </w:rPr>
              <w:lastRenderedPageBreak/>
              <w:t>25</w:t>
            </w:r>
          </w:p>
        </w:tc>
        <w:tc>
          <w:tcPr>
            <w:tcW w:w="1632" w:type="dxa"/>
          </w:tcPr>
          <w:p w14:paraId="06AE2318" w14:textId="77777777" w:rsidR="00B86B3F" w:rsidRPr="00C9699B" w:rsidRDefault="00B86B3F" w:rsidP="00C9699B">
            <w:pPr>
              <w:jc w:val="both"/>
              <w:rPr>
                <w:rFonts w:ascii="Lato" w:hAnsi="Lato" w:cs="Calibri"/>
                <w:sz w:val="20"/>
                <w:szCs w:val="20"/>
              </w:rPr>
            </w:pPr>
            <w:r w:rsidRPr="00C9699B">
              <w:rPr>
                <w:rFonts w:ascii="Lato" w:hAnsi="Lato"/>
                <w:sz w:val="20"/>
                <w:szCs w:val="20"/>
              </w:rPr>
              <w:t>Prezes Urzędu Ochrony Danych Osobowych</w:t>
            </w:r>
          </w:p>
        </w:tc>
        <w:tc>
          <w:tcPr>
            <w:tcW w:w="1741" w:type="dxa"/>
          </w:tcPr>
          <w:p w14:paraId="618502BE" w14:textId="3B83F0B0" w:rsidR="00B86B3F" w:rsidRPr="00C9699B" w:rsidRDefault="005F1AD8" w:rsidP="00C9699B">
            <w:pPr>
              <w:jc w:val="both"/>
              <w:rPr>
                <w:rFonts w:ascii="Lato" w:hAnsi="Lato"/>
                <w:sz w:val="20"/>
                <w:szCs w:val="20"/>
              </w:rPr>
            </w:pPr>
            <w:r>
              <w:rPr>
                <w:rFonts w:ascii="Lato" w:hAnsi="Lato"/>
                <w:sz w:val="20"/>
                <w:szCs w:val="20"/>
              </w:rPr>
              <w:t xml:space="preserve">Art. 1 pkt 2 lit. b projektu w zakresie </w:t>
            </w:r>
            <w:r w:rsidR="00B86B3F" w:rsidRPr="00C9699B">
              <w:rPr>
                <w:rFonts w:ascii="Lato" w:hAnsi="Lato"/>
                <w:sz w:val="20"/>
                <w:szCs w:val="20"/>
              </w:rPr>
              <w:t>art. 6 ust. 1f</w:t>
            </w:r>
          </w:p>
        </w:tc>
        <w:tc>
          <w:tcPr>
            <w:tcW w:w="2916" w:type="dxa"/>
          </w:tcPr>
          <w:p w14:paraId="46C7279D" w14:textId="7EE11ADD" w:rsidR="00B86B3F" w:rsidRPr="00C9699B" w:rsidRDefault="00B86B3F" w:rsidP="00C9699B">
            <w:pPr>
              <w:jc w:val="both"/>
              <w:rPr>
                <w:rFonts w:ascii="Lato" w:hAnsi="Lato"/>
                <w:sz w:val="20"/>
                <w:szCs w:val="20"/>
                <w:vertAlign w:val="superscript"/>
              </w:rPr>
            </w:pPr>
            <w:r w:rsidRPr="00C9699B">
              <w:rPr>
                <w:rFonts w:ascii="Lato" w:hAnsi="Lato"/>
                <w:sz w:val="20"/>
                <w:szCs w:val="20"/>
              </w:rPr>
              <w:t>Zasadne wydaje się także stosowne odesłanie w tym zakresie do stosowania przepisów wydanych na podstawie art. 18 ustawy o informatyzacji działalności podmiotów realizujących zadania publiczne</w:t>
            </w:r>
          </w:p>
          <w:p w14:paraId="61477DC9" w14:textId="77777777" w:rsidR="00B86B3F" w:rsidRPr="00C9699B" w:rsidRDefault="00B86B3F" w:rsidP="00C9699B">
            <w:pPr>
              <w:jc w:val="both"/>
              <w:rPr>
                <w:rFonts w:ascii="Lato" w:hAnsi="Lato"/>
                <w:sz w:val="20"/>
                <w:szCs w:val="20"/>
                <w:vertAlign w:val="superscript"/>
              </w:rPr>
            </w:pPr>
          </w:p>
          <w:p w14:paraId="0EB17A5D" w14:textId="1889DC84" w:rsidR="00B86B3F" w:rsidRPr="00C9699B" w:rsidRDefault="00B86B3F" w:rsidP="00C9699B">
            <w:pPr>
              <w:jc w:val="both"/>
              <w:rPr>
                <w:rFonts w:ascii="Lato" w:hAnsi="Lato"/>
                <w:sz w:val="20"/>
                <w:szCs w:val="20"/>
              </w:rPr>
            </w:pPr>
          </w:p>
        </w:tc>
        <w:tc>
          <w:tcPr>
            <w:tcW w:w="4850" w:type="dxa"/>
          </w:tcPr>
          <w:p w14:paraId="49AFFC4E" w14:textId="77777777" w:rsidR="00B86B3F" w:rsidRPr="00C9699B" w:rsidRDefault="00B86B3F" w:rsidP="00C9699B">
            <w:pPr>
              <w:jc w:val="both"/>
              <w:rPr>
                <w:rFonts w:ascii="Lato" w:hAnsi="Lato"/>
                <w:sz w:val="20"/>
                <w:szCs w:val="20"/>
              </w:rPr>
            </w:pPr>
            <w:r w:rsidRPr="00C9699B">
              <w:rPr>
                <w:rFonts w:ascii="Lato" w:hAnsi="Lato"/>
                <w:sz w:val="20"/>
                <w:szCs w:val="20"/>
              </w:rPr>
              <w:t>Należy bowiem zauważyć, że art. 6 ust. 1f projektu odsyła do stosowania rozporządzenia wydanego na podstawie art. 18 ustawy o informatyzacji jedynie w zakresie zapewnienia prawidłowości przechowywania dokumentów ewidencjonowanych.</w:t>
            </w:r>
          </w:p>
          <w:p w14:paraId="7F6F10DA" w14:textId="77777777" w:rsidR="00B86B3F" w:rsidRPr="00C9699B" w:rsidRDefault="00B86B3F" w:rsidP="00C9699B">
            <w:pPr>
              <w:jc w:val="both"/>
              <w:rPr>
                <w:rFonts w:ascii="Lato" w:hAnsi="Lato"/>
                <w:sz w:val="20"/>
                <w:szCs w:val="20"/>
              </w:rPr>
            </w:pPr>
          </w:p>
          <w:p w14:paraId="62E67733" w14:textId="77777777" w:rsidR="00B86B3F" w:rsidRPr="00C9699B" w:rsidRDefault="00B86B3F" w:rsidP="00C9699B">
            <w:pPr>
              <w:jc w:val="both"/>
              <w:rPr>
                <w:rFonts w:ascii="Lato" w:hAnsi="Lato"/>
                <w:sz w:val="20"/>
                <w:szCs w:val="20"/>
              </w:rPr>
            </w:pPr>
            <w:r w:rsidRPr="00C9699B">
              <w:rPr>
                <w:rFonts w:ascii="Lato" w:hAnsi="Lato"/>
                <w:sz w:val="20"/>
                <w:szCs w:val="20"/>
              </w:rPr>
              <w:t xml:space="preserve">Trzeba przy tym wskazać na ryzyko jakie wiąże się z łączeniem zbiorów i baz danych i w tym kontekście należy mieć na uwadze motyw 31 rozporządzenia 2016/679, zdanie drugie, z którego wynika, że żądanie ujawnienia danych osobowych, z którym występują organy publiczne, powinno zawsze mieć formę pisemną, być uzasadnione, mieć charakter wyjątkowy, nie powinno dotyczyć całego zbioru danych ani prowadzić do połączenia zbiorów danych. Przetwarzając otrzymane dane osobowe, takie organy powinny przestrzegać mających zastosowanie przepisów o ochronie danych, zgodnie z celami przetwarzania. Należy również dodać, że Trybunał Sprawiedliwości UE w wyroku z 1 października 2014 r. w sprawie </w:t>
            </w:r>
            <w:proofErr w:type="spellStart"/>
            <w:r w:rsidRPr="00C9699B">
              <w:rPr>
                <w:rFonts w:ascii="Lato" w:hAnsi="Lato"/>
                <w:sz w:val="20"/>
                <w:szCs w:val="20"/>
              </w:rPr>
              <w:t>Sarmanda</w:t>
            </w:r>
            <w:proofErr w:type="spellEnd"/>
            <w:r w:rsidRPr="00C9699B">
              <w:rPr>
                <w:rFonts w:ascii="Lato" w:hAnsi="Lato"/>
                <w:sz w:val="20"/>
                <w:szCs w:val="20"/>
              </w:rPr>
              <w:t xml:space="preserve"> Bara (C-201/141), wskazał, że odrębne organy w ramach administracji publicznej należy traktować jako odrębnych administratorów z własnymi przesłankami, co w konsekwencji oznacza, że organ któremu w ramach administracji przekazuje się dane osobowe jest odbiorcą danych.</w:t>
            </w:r>
          </w:p>
        </w:tc>
        <w:tc>
          <w:tcPr>
            <w:tcW w:w="4043" w:type="dxa"/>
          </w:tcPr>
          <w:p w14:paraId="67CA85B1" w14:textId="61068063" w:rsidR="001A7D24" w:rsidRPr="005341CC" w:rsidRDefault="000D6533" w:rsidP="00C9699B">
            <w:pPr>
              <w:jc w:val="both"/>
              <w:rPr>
                <w:rFonts w:ascii="Lato" w:hAnsi="Lato"/>
                <w:color w:val="000000" w:themeColor="text1"/>
                <w:sz w:val="20"/>
                <w:szCs w:val="20"/>
              </w:rPr>
            </w:pPr>
            <w:r w:rsidRPr="005341CC">
              <w:rPr>
                <w:rFonts w:ascii="Lato" w:hAnsi="Lato"/>
                <w:color w:val="000000" w:themeColor="text1"/>
                <w:sz w:val="20"/>
                <w:szCs w:val="20"/>
              </w:rPr>
              <w:t xml:space="preserve">Uwaga </w:t>
            </w:r>
            <w:r w:rsidR="00E406F7" w:rsidRPr="005341CC">
              <w:rPr>
                <w:rFonts w:ascii="Lato" w:hAnsi="Lato"/>
                <w:color w:val="000000" w:themeColor="text1"/>
                <w:sz w:val="20"/>
                <w:szCs w:val="20"/>
              </w:rPr>
              <w:t>wyjaśniona</w:t>
            </w:r>
            <w:r w:rsidR="003965C7" w:rsidRPr="005341CC">
              <w:rPr>
                <w:rFonts w:ascii="Lato" w:hAnsi="Lato"/>
                <w:color w:val="000000" w:themeColor="text1"/>
                <w:sz w:val="20"/>
                <w:szCs w:val="20"/>
              </w:rPr>
              <w:t>.</w:t>
            </w:r>
          </w:p>
          <w:p w14:paraId="4E8A9186" w14:textId="77777777" w:rsidR="00065158" w:rsidRPr="005341CC" w:rsidRDefault="00065158" w:rsidP="00C9699B">
            <w:pPr>
              <w:jc w:val="both"/>
              <w:rPr>
                <w:rFonts w:ascii="Lato" w:hAnsi="Lato"/>
                <w:color w:val="000000" w:themeColor="text1"/>
                <w:sz w:val="20"/>
                <w:szCs w:val="20"/>
              </w:rPr>
            </w:pPr>
          </w:p>
          <w:p w14:paraId="07D05941" w14:textId="4D044DA8" w:rsidR="00E406F7" w:rsidRPr="005341CC" w:rsidRDefault="0004111E" w:rsidP="00C9699B">
            <w:pPr>
              <w:jc w:val="both"/>
              <w:rPr>
                <w:ins w:id="2" w:author="Wojciech Płatek" w:date="2025-04-23T11:00:00Z"/>
                <w:rFonts w:ascii="Lato" w:hAnsi="Lato"/>
                <w:color w:val="000000" w:themeColor="text1"/>
                <w:sz w:val="20"/>
                <w:szCs w:val="20"/>
              </w:rPr>
            </w:pPr>
            <w:r w:rsidRPr="005341CC">
              <w:rPr>
                <w:rFonts w:ascii="Lato" w:hAnsi="Lato"/>
                <w:color w:val="000000" w:themeColor="text1"/>
                <w:sz w:val="20"/>
                <w:szCs w:val="20"/>
              </w:rPr>
              <w:t xml:space="preserve">Przepis zawarty w art. 6 ust. 1f </w:t>
            </w:r>
            <w:r w:rsidR="00031B1F" w:rsidRPr="005341CC">
              <w:rPr>
                <w:rFonts w:ascii="Lato" w:hAnsi="Lato"/>
                <w:color w:val="000000" w:themeColor="text1"/>
                <w:sz w:val="20"/>
                <w:szCs w:val="20"/>
              </w:rPr>
              <w:t xml:space="preserve">wcześniejszej wersji </w:t>
            </w:r>
            <w:r w:rsidRPr="005341CC">
              <w:rPr>
                <w:rFonts w:ascii="Lato" w:hAnsi="Lato"/>
                <w:color w:val="000000" w:themeColor="text1"/>
                <w:sz w:val="20"/>
                <w:szCs w:val="20"/>
              </w:rPr>
              <w:t xml:space="preserve">projektu ustawy </w:t>
            </w:r>
            <w:r w:rsidR="00887DBF" w:rsidRPr="005341CC">
              <w:rPr>
                <w:rFonts w:ascii="Lato" w:hAnsi="Lato"/>
                <w:color w:val="000000" w:themeColor="text1"/>
                <w:sz w:val="20"/>
                <w:szCs w:val="20"/>
              </w:rPr>
              <w:t>odsyła</w:t>
            </w:r>
            <w:r w:rsidR="00031B1F" w:rsidRPr="005341CC">
              <w:rPr>
                <w:rFonts w:ascii="Lato" w:hAnsi="Lato"/>
                <w:color w:val="000000" w:themeColor="text1"/>
                <w:sz w:val="20"/>
                <w:szCs w:val="20"/>
              </w:rPr>
              <w:t>ł</w:t>
            </w:r>
            <w:r w:rsidR="00887DBF" w:rsidRPr="005341CC">
              <w:rPr>
                <w:rFonts w:ascii="Lato" w:hAnsi="Lato"/>
                <w:color w:val="000000" w:themeColor="text1"/>
                <w:sz w:val="20"/>
                <w:szCs w:val="20"/>
              </w:rPr>
              <w:t xml:space="preserve"> do stosowania przepisów wydanych na podstawie art. 18 ustawy o informatyzacji działalności podmiotów realizujących zadania publiczne</w:t>
            </w:r>
            <w:r w:rsidR="00E86C04" w:rsidRPr="005341CC">
              <w:rPr>
                <w:rFonts w:ascii="Lato" w:hAnsi="Lato"/>
                <w:color w:val="000000" w:themeColor="text1"/>
                <w:sz w:val="20"/>
                <w:szCs w:val="20"/>
              </w:rPr>
              <w:t xml:space="preserve">. </w:t>
            </w:r>
          </w:p>
          <w:p w14:paraId="1FD86E18" w14:textId="77777777" w:rsidR="00E406F7" w:rsidRPr="005341CC" w:rsidRDefault="00E406F7" w:rsidP="00C9699B">
            <w:pPr>
              <w:jc w:val="both"/>
              <w:rPr>
                <w:ins w:id="3" w:author="Wojciech Płatek" w:date="2025-04-23T11:00:00Z"/>
                <w:rFonts w:ascii="Lato" w:hAnsi="Lato"/>
                <w:color w:val="000000" w:themeColor="text1"/>
                <w:sz w:val="20"/>
                <w:szCs w:val="20"/>
              </w:rPr>
            </w:pPr>
          </w:p>
          <w:p w14:paraId="3E77D10B" w14:textId="6818F55B" w:rsidR="0004111E" w:rsidRPr="00C9699B" w:rsidRDefault="00E406F7" w:rsidP="00AD4D69">
            <w:pPr>
              <w:jc w:val="both"/>
              <w:rPr>
                <w:rFonts w:ascii="Lato" w:hAnsi="Lato"/>
                <w:sz w:val="20"/>
                <w:szCs w:val="20"/>
              </w:rPr>
            </w:pPr>
            <w:r w:rsidRPr="005341CC">
              <w:rPr>
                <w:rFonts w:ascii="Lato" w:hAnsi="Lato"/>
                <w:color w:val="000000" w:themeColor="text1"/>
                <w:sz w:val="20"/>
                <w:szCs w:val="20"/>
              </w:rPr>
              <w:t>Intencją</w:t>
            </w:r>
            <w:r w:rsidR="00AD4D69">
              <w:rPr>
                <w:rFonts w:ascii="Lato" w:hAnsi="Lato"/>
                <w:color w:val="000000" w:themeColor="text1"/>
                <w:sz w:val="20"/>
                <w:szCs w:val="20"/>
              </w:rPr>
              <w:t xml:space="preserve"> </w:t>
            </w:r>
            <w:proofErr w:type="spellStart"/>
            <w:r w:rsidR="00AD4D69">
              <w:rPr>
                <w:rFonts w:ascii="Lato" w:hAnsi="Lato"/>
                <w:color w:val="000000" w:themeColor="text1"/>
                <w:sz w:val="20"/>
                <w:szCs w:val="20"/>
              </w:rPr>
              <w:t>MKiDN</w:t>
            </w:r>
            <w:proofErr w:type="spellEnd"/>
            <w:r w:rsidR="00AD4D69">
              <w:rPr>
                <w:rFonts w:ascii="Lato" w:hAnsi="Lato"/>
                <w:color w:val="000000" w:themeColor="text1"/>
                <w:sz w:val="20"/>
                <w:szCs w:val="20"/>
              </w:rPr>
              <w:t xml:space="preserve"> </w:t>
            </w:r>
            <w:r w:rsidRPr="005341CC">
              <w:rPr>
                <w:rFonts w:ascii="Lato" w:hAnsi="Lato"/>
                <w:color w:val="000000" w:themeColor="text1"/>
                <w:sz w:val="20"/>
                <w:szCs w:val="20"/>
              </w:rPr>
              <w:t xml:space="preserve">jest stosowanie przepisów wydanych na podstawie art. 18 ustawy o informatyzacji działalności podmiotów realizujących zadania publiczne (Dz.U. z 2023 r. poz. 57) </w:t>
            </w:r>
            <w:r w:rsidRPr="005341CC">
              <w:rPr>
                <w:rFonts w:ascii="Lato" w:hAnsi="Lato"/>
                <w:b/>
                <w:bCs/>
                <w:color w:val="000000" w:themeColor="text1"/>
                <w:sz w:val="20"/>
                <w:szCs w:val="20"/>
              </w:rPr>
              <w:t>tylko we wskazanym zakresie.</w:t>
            </w:r>
            <w:r w:rsidRPr="005341CC">
              <w:rPr>
                <w:rFonts w:ascii="Lato" w:hAnsi="Lato"/>
                <w:color w:val="000000" w:themeColor="text1"/>
                <w:sz w:val="20"/>
                <w:szCs w:val="20"/>
              </w:rPr>
              <w:t xml:space="preserve"> Obecnie przepis ten znajduje się w ust. 1d.</w:t>
            </w:r>
          </w:p>
        </w:tc>
      </w:tr>
      <w:tr w:rsidR="00B86B3F" w:rsidRPr="00C9699B" w14:paraId="221750A8" w14:textId="77777777" w:rsidTr="0020229A">
        <w:tc>
          <w:tcPr>
            <w:tcW w:w="548" w:type="dxa"/>
          </w:tcPr>
          <w:p w14:paraId="07BC3322" w14:textId="77777777" w:rsidR="00B86B3F" w:rsidRPr="00C9699B" w:rsidRDefault="007E14A6" w:rsidP="00C9699B">
            <w:pPr>
              <w:jc w:val="both"/>
              <w:rPr>
                <w:rFonts w:ascii="Lato" w:hAnsi="Lato"/>
                <w:sz w:val="20"/>
                <w:szCs w:val="20"/>
              </w:rPr>
            </w:pPr>
            <w:r>
              <w:rPr>
                <w:rFonts w:ascii="Lato" w:hAnsi="Lato"/>
                <w:sz w:val="20"/>
                <w:szCs w:val="20"/>
              </w:rPr>
              <w:t>26</w:t>
            </w:r>
          </w:p>
        </w:tc>
        <w:tc>
          <w:tcPr>
            <w:tcW w:w="1632" w:type="dxa"/>
          </w:tcPr>
          <w:p w14:paraId="5A024A82" w14:textId="77777777" w:rsidR="00B86B3F" w:rsidRPr="00C9699B" w:rsidRDefault="00B86B3F" w:rsidP="00C9699B">
            <w:pPr>
              <w:jc w:val="both"/>
              <w:rPr>
                <w:rFonts w:ascii="Lato" w:hAnsi="Lato" w:cs="Calibri"/>
                <w:sz w:val="20"/>
                <w:szCs w:val="20"/>
              </w:rPr>
            </w:pPr>
            <w:r w:rsidRPr="00C9699B">
              <w:rPr>
                <w:rFonts w:ascii="Lato" w:hAnsi="Lato"/>
                <w:sz w:val="20"/>
                <w:szCs w:val="20"/>
              </w:rPr>
              <w:t>Prezes Urzędu Ochrony Danych Osobowych</w:t>
            </w:r>
          </w:p>
        </w:tc>
        <w:tc>
          <w:tcPr>
            <w:tcW w:w="1741" w:type="dxa"/>
          </w:tcPr>
          <w:p w14:paraId="24F14F0B" w14:textId="27529667" w:rsidR="00B86B3F" w:rsidRPr="00C9699B" w:rsidRDefault="00470DE0" w:rsidP="00C9699B">
            <w:pPr>
              <w:jc w:val="both"/>
              <w:rPr>
                <w:rFonts w:ascii="Lato" w:hAnsi="Lato"/>
                <w:sz w:val="20"/>
                <w:szCs w:val="20"/>
              </w:rPr>
            </w:pPr>
            <w:r>
              <w:rPr>
                <w:rFonts w:ascii="Lato" w:hAnsi="Lato"/>
                <w:sz w:val="20"/>
                <w:szCs w:val="20"/>
              </w:rPr>
              <w:t xml:space="preserve">Art. 1 pkt 2 lit. b projektu w zakresie </w:t>
            </w:r>
            <w:r w:rsidR="00B86B3F" w:rsidRPr="00C9699B">
              <w:rPr>
                <w:rFonts w:ascii="Lato" w:hAnsi="Lato"/>
                <w:sz w:val="20"/>
                <w:szCs w:val="20"/>
              </w:rPr>
              <w:t>art. 6 ust. 1g</w:t>
            </w:r>
          </w:p>
        </w:tc>
        <w:tc>
          <w:tcPr>
            <w:tcW w:w="2916" w:type="dxa"/>
          </w:tcPr>
          <w:p w14:paraId="58722F76" w14:textId="77777777" w:rsidR="00B86B3F" w:rsidRPr="00C9699B" w:rsidRDefault="00B86B3F" w:rsidP="00C9699B">
            <w:pPr>
              <w:jc w:val="both"/>
              <w:rPr>
                <w:rFonts w:ascii="Lato" w:hAnsi="Lato"/>
                <w:sz w:val="20"/>
                <w:szCs w:val="20"/>
              </w:rPr>
            </w:pPr>
            <w:r w:rsidRPr="00C9699B">
              <w:rPr>
                <w:rFonts w:ascii="Lato" w:hAnsi="Lato"/>
                <w:sz w:val="20"/>
                <w:szCs w:val="20"/>
              </w:rPr>
              <w:t>Projektowane przepisy przewidują w art. 6 ust. 1g wymagania dotyczące systemu teleinformatycznego do zarządzania dokumentacją ewidencjonowaną oraz metadanymi.</w:t>
            </w:r>
          </w:p>
        </w:tc>
        <w:tc>
          <w:tcPr>
            <w:tcW w:w="4850" w:type="dxa"/>
          </w:tcPr>
          <w:p w14:paraId="2F93B33C" w14:textId="744D9FB7" w:rsidR="00B86B3F" w:rsidRPr="00C9699B" w:rsidRDefault="00B86B3F" w:rsidP="00525266">
            <w:pPr>
              <w:jc w:val="both"/>
              <w:rPr>
                <w:rFonts w:ascii="Lato" w:hAnsi="Lato"/>
                <w:sz w:val="20"/>
                <w:szCs w:val="20"/>
              </w:rPr>
            </w:pPr>
            <w:r w:rsidRPr="00C9699B">
              <w:rPr>
                <w:rFonts w:ascii="Lato" w:hAnsi="Lato"/>
                <w:sz w:val="20"/>
                <w:szCs w:val="20"/>
              </w:rPr>
              <w:t xml:space="preserve">Z punktu widzenia przepisów rozporządzenia 2016/679 kluczowa jest zatem ocena zaprojektowanych regulacji pod względem zapewnienia właściwej podstawy prawnej dla funkcjonowania systemu teleinformatycznego, gwarantującej bezpieczeństwo (w tym </w:t>
            </w:r>
            <w:proofErr w:type="spellStart"/>
            <w:r w:rsidRPr="00C9699B">
              <w:rPr>
                <w:rFonts w:ascii="Lato" w:hAnsi="Lato"/>
                <w:sz w:val="20"/>
                <w:szCs w:val="20"/>
              </w:rPr>
              <w:t>cyberbezpieczeństwo</w:t>
            </w:r>
            <w:proofErr w:type="spellEnd"/>
            <w:r w:rsidRPr="00C9699B">
              <w:rPr>
                <w:rFonts w:ascii="Lato" w:hAnsi="Lato"/>
                <w:sz w:val="20"/>
                <w:szCs w:val="20"/>
              </w:rPr>
              <w:t>), integralność i poufność informacji przetwarzanych w systemie (art. 5 ust. 1 lit f rozporządzenia 2016/679).</w:t>
            </w:r>
          </w:p>
        </w:tc>
        <w:tc>
          <w:tcPr>
            <w:tcW w:w="4043" w:type="dxa"/>
          </w:tcPr>
          <w:p w14:paraId="4B8EA37E" w14:textId="5802673B" w:rsidR="00B86B3F" w:rsidRDefault="001501C3" w:rsidP="00C9699B">
            <w:pPr>
              <w:jc w:val="both"/>
              <w:rPr>
                <w:rFonts w:ascii="Lato" w:hAnsi="Lato"/>
                <w:sz w:val="20"/>
                <w:szCs w:val="20"/>
              </w:rPr>
            </w:pPr>
            <w:r>
              <w:rPr>
                <w:rFonts w:ascii="Lato" w:hAnsi="Lato"/>
                <w:sz w:val="20"/>
                <w:szCs w:val="20"/>
              </w:rPr>
              <w:t>Uwaga nieuwzględniona.</w:t>
            </w:r>
          </w:p>
          <w:p w14:paraId="278B5677" w14:textId="4BFBFAFE" w:rsidR="001501C3" w:rsidRPr="00031B1F" w:rsidRDefault="00BE5EA8" w:rsidP="00C9699B">
            <w:pPr>
              <w:jc w:val="both"/>
              <w:rPr>
                <w:rFonts w:ascii="Lato" w:hAnsi="Lato"/>
                <w:sz w:val="20"/>
                <w:szCs w:val="20"/>
              </w:rPr>
            </w:pPr>
            <w:r w:rsidRPr="00031B1F">
              <w:rPr>
                <w:rFonts w:ascii="Lato" w:hAnsi="Lato"/>
                <w:sz w:val="20"/>
                <w:szCs w:val="20"/>
              </w:rPr>
              <w:t>W wyniku zmian wprowadzonych do projektu ustawy kwestie poruszone w tej uwadze są obecnie uregulowane w art. 6 ust. 1a zaktualizowanej wersji projektu ustawy.</w:t>
            </w:r>
          </w:p>
          <w:p w14:paraId="2C9E48C5" w14:textId="77777777" w:rsidR="00BE5EA8" w:rsidRDefault="00BE5EA8" w:rsidP="00293F54">
            <w:pPr>
              <w:jc w:val="both"/>
              <w:rPr>
                <w:rFonts w:ascii="Lato" w:hAnsi="Lato"/>
                <w:sz w:val="20"/>
                <w:szCs w:val="20"/>
              </w:rPr>
            </w:pPr>
          </w:p>
          <w:p w14:paraId="795E8AAC" w14:textId="01003793" w:rsidR="00A05CAD" w:rsidRDefault="00D40BD1" w:rsidP="00293F54">
            <w:pPr>
              <w:jc w:val="both"/>
              <w:rPr>
                <w:rFonts w:ascii="Lato" w:hAnsi="Lato"/>
                <w:sz w:val="20"/>
                <w:szCs w:val="20"/>
              </w:rPr>
            </w:pPr>
            <w:r w:rsidRPr="00D40BD1">
              <w:rPr>
                <w:rFonts w:ascii="Lato" w:hAnsi="Lato"/>
                <w:sz w:val="20"/>
                <w:szCs w:val="20"/>
              </w:rPr>
              <w:t>Projektowane przepisy w art. 6 ust. 1</w:t>
            </w:r>
            <w:r w:rsidR="00BE5EA8">
              <w:rPr>
                <w:rFonts w:ascii="Lato" w:hAnsi="Lato"/>
                <w:sz w:val="20"/>
                <w:szCs w:val="20"/>
              </w:rPr>
              <w:t>a</w:t>
            </w:r>
            <w:r w:rsidRPr="00D40BD1">
              <w:rPr>
                <w:rFonts w:ascii="Lato" w:hAnsi="Lato"/>
                <w:sz w:val="20"/>
                <w:szCs w:val="20"/>
              </w:rPr>
              <w:t xml:space="preserve"> </w:t>
            </w:r>
            <w:r>
              <w:rPr>
                <w:rFonts w:ascii="Lato" w:hAnsi="Lato"/>
                <w:sz w:val="20"/>
                <w:szCs w:val="20"/>
              </w:rPr>
              <w:t xml:space="preserve">określają </w:t>
            </w:r>
            <w:r w:rsidRPr="00D40BD1">
              <w:rPr>
                <w:rFonts w:ascii="Lato" w:hAnsi="Lato"/>
                <w:sz w:val="20"/>
                <w:szCs w:val="20"/>
              </w:rPr>
              <w:t>wymagania</w:t>
            </w:r>
            <w:r w:rsidR="00BD08FB">
              <w:rPr>
                <w:rFonts w:ascii="Lato" w:hAnsi="Lato"/>
                <w:sz w:val="20"/>
                <w:szCs w:val="20"/>
              </w:rPr>
              <w:t>,</w:t>
            </w:r>
            <w:r w:rsidRPr="00D40BD1">
              <w:rPr>
                <w:rFonts w:ascii="Lato" w:hAnsi="Lato"/>
                <w:sz w:val="20"/>
                <w:szCs w:val="20"/>
              </w:rPr>
              <w:t xml:space="preserve"> </w:t>
            </w:r>
            <w:r>
              <w:rPr>
                <w:rFonts w:ascii="Lato" w:hAnsi="Lato"/>
                <w:sz w:val="20"/>
                <w:szCs w:val="20"/>
              </w:rPr>
              <w:t>jakie powinien spełniać system</w:t>
            </w:r>
            <w:r w:rsidR="00BD08FB">
              <w:rPr>
                <w:rFonts w:ascii="Lato" w:hAnsi="Lato"/>
                <w:sz w:val="20"/>
                <w:szCs w:val="20"/>
              </w:rPr>
              <w:t>,</w:t>
            </w:r>
            <w:r>
              <w:rPr>
                <w:rFonts w:ascii="Lato" w:hAnsi="Lato"/>
                <w:sz w:val="20"/>
                <w:szCs w:val="20"/>
              </w:rPr>
              <w:t xml:space="preserve"> który służy do zarządzania dokumentacją </w:t>
            </w:r>
            <w:r w:rsidR="00CC645B">
              <w:rPr>
                <w:rFonts w:ascii="Lato" w:hAnsi="Lato"/>
                <w:sz w:val="20"/>
                <w:szCs w:val="20"/>
              </w:rPr>
              <w:t xml:space="preserve">funkcjonujący </w:t>
            </w:r>
            <w:r>
              <w:rPr>
                <w:rFonts w:ascii="Lato" w:hAnsi="Lato"/>
                <w:sz w:val="20"/>
                <w:szCs w:val="20"/>
              </w:rPr>
              <w:t>w jednostce organizacyjnej</w:t>
            </w:r>
            <w:r w:rsidR="00ED6120">
              <w:rPr>
                <w:rFonts w:ascii="Lato" w:hAnsi="Lato"/>
                <w:sz w:val="20"/>
                <w:szCs w:val="20"/>
              </w:rPr>
              <w:t xml:space="preserve">, nie nakładają jednak na jednostki organizacyjne obowiązku </w:t>
            </w:r>
            <w:r w:rsidR="006472C1">
              <w:rPr>
                <w:rFonts w:ascii="Lato" w:hAnsi="Lato"/>
                <w:sz w:val="20"/>
                <w:szCs w:val="20"/>
              </w:rPr>
              <w:t>korzystania z określonego systemu teleinformatycznego</w:t>
            </w:r>
            <w:r w:rsidR="00176F55">
              <w:rPr>
                <w:rFonts w:ascii="Lato" w:hAnsi="Lato"/>
                <w:sz w:val="20"/>
                <w:szCs w:val="20"/>
              </w:rPr>
              <w:t>.</w:t>
            </w:r>
            <w:r w:rsidR="002544FB">
              <w:rPr>
                <w:rFonts w:ascii="Lato" w:hAnsi="Lato"/>
                <w:sz w:val="20"/>
                <w:szCs w:val="20"/>
              </w:rPr>
              <w:t xml:space="preserve"> W zakresie zarządzania dokumentacją elektroniczną </w:t>
            </w:r>
            <w:r w:rsidR="00507687">
              <w:rPr>
                <w:rFonts w:ascii="Lato" w:hAnsi="Lato"/>
                <w:sz w:val="20"/>
                <w:szCs w:val="20"/>
              </w:rPr>
              <w:t xml:space="preserve">mogą </w:t>
            </w:r>
            <w:r w:rsidR="00573A5E">
              <w:rPr>
                <w:rFonts w:ascii="Lato" w:hAnsi="Lato"/>
                <w:sz w:val="20"/>
                <w:szCs w:val="20"/>
              </w:rPr>
              <w:t xml:space="preserve">one </w:t>
            </w:r>
            <w:r w:rsidR="00507687">
              <w:rPr>
                <w:rFonts w:ascii="Lato" w:hAnsi="Lato"/>
                <w:sz w:val="20"/>
                <w:szCs w:val="20"/>
              </w:rPr>
              <w:t>wykorzystywać szereg rozwiązań dostępnych obecnie na rynku. Od decyzji kierownika jednostki zależ</w:t>
            </w:r>
            <w:r w:rsidR="00BD3210">
              <w:rPr>
                <w:rFonts w:ascii="Lato" w:hAnsi="Lato"/>
                <w:sz w:val="20"/>
                <w:szCs w:val="20"/>
              </w:rPr>
              <w:t>eć</w:t>
            </w:r>
            <w:r w:rsidR="00507687">
              <w:rPr>
                <w:rFonts w:ascii="Lato" w:hAnsi="Lato"/>
                <w:sz w:val="20"/>
                <w:szCs w:val="20"/>
              </w:rPr>
              <w:t xml:space="preserve"> więc </w:t>
            </w:r>
            <w:r w:rsidR="00BD3210">
              <w:rPr>
                <w:rFonts w:ascii="Lato" w:hAnsi="Lato"/>
                <w:sz w:val="20"/>
                <w:szCs w:val="20"/>
              </w:rPr>
              <w:t xml:space="preserve">będzie </w:t>
            </w:r>
            <w:r w:rsidR="00507687">
              <w:rPr>
                <w:rFonts w:ascii="Lato" w:hAnsi="Lato"/>
                <w:sz w:val="20"/>
                <w:szCs w:val="20"/>
              </w:rPr>
              <w:lastRenderedPageBreak/>
              <w:t>wybór określonego systemu, który oczywiście powinien spełniać warunki określone w projektowanej ustawie</w:t>
            </w:r>
            <w:r w:rsidR="00BD08FB">
              <w:rPr>
                <w:rFonts w:ascii="Lato" w:hAnsi="Lato"/>
                <w:sz w:val="20"/>
                <w:szCs w:val="20"/>
              </w:rPr>
              <w:t>,</w:t>
            </w:r>
            <w:r w:rsidR="00CE33FD">
              <w:rPr>
                <w:rFonts w:ascii="Lato" w:hAnsi="Lato"/>
                <w:sz w:val="20"/>
                <w:szCs w:val="20"/>
              </w:rPr>
              <w:t xml:space="preserve"> a także warunki określone w innych przepisach prawa</w:t>
            </w:r>
            <w:r w:rsidR="00BD08FB">
              <w:rPr>
                <w:rFonts w:ascii="Lato" w:hAnsi="Lato"/>
                <w:sz w:val="20"/>
                <w:szCs w:val="20"/>
              </w:rPr>
              <w:t>,</w:t>
            </w:r>
            <w:r w:rsidR="00CE33FD">
              <w:rPr>
                <w:rFonts w:ascii="Lato" w:hAnsi="Lato"/>
                <w:sz w:val="20"/>
                <w:szCs w:val="20"/>
              </w:rPr>
              <w:t xml:space="preserve"> w tym </w:t>
            </w:r>
            <w:r w:rsidR="001145B3">
              <w:rPr>
                <w:rFonts w:ascii="Lato" w:hAnsi="Lato"/>
                <w:sz w:val="20"/>
                <w:szCs w:val="20"/>
              </w:rPr>
              <w:t>z zakresu ochrony danych osobowych</w:t>
            </w:r>
            <w:r w:rsidR="001F66A7">
              <w:rPr>
                <w:rFonts w:ascii="Lato" w:hAnsi="Lato"/>
                <w:sz w:val="20"/>
                <w:szCs w:val="20"/>
              </w:rPr>
              <w:t xml:space="preserve"> (zgodnie z </w:t>
            </w:r>
            <w:r w:rsidR="00CC645B">
              <w:rPr>
                <w:rFonts w:ascii="Lato" w:hAnsi="Lato"/>
                <w:sz w:val="20"/>
                <w:szCs w:val="20"/>
              </w:rPr>
              <w:t>rozporządzeniem 2016/679)</w:t>
            </w:r>
            <w:r w:rsidR="00AD7B0B">
              <w:rPr>
                <w:rFonts w:ascii="Lato" w:hAnsi="Lato"/>
                <w:sz w:val="20"/>
                <w:szCs w:val="20"/>
              </w:rPr>
              <w:t>.</w:t>
            </w:r>
            <w:r w:rsidR="00176F55">
              <w:rPr>
                <w:rFonts w:ascii="Lato" w:hAnsi="Lato"/>
                <w:sz w:val="20"/>
                <w:szCs w:val="20"/>
              </w:rPr>
              <w:t xml:space="preserve"> </w:t>
            </w:r>
            <w:r w:rsidR="00293F54" w:rsidRPr="00293F54">
              <w:rPr>
                <w:rFonts w:ascii="Lato" w:hAnsi="Lato"/>
                <w:sz w:val="20"/>
                <w:szCs w:val="20"/>
              </w:rPr>
              <w:t>Po przeprowadzonej analizie możliwego wpływu</w:t>
            </w:r>
            <w:r w:rsidR="00BD08FB">
              <w:rPr>
                <w:rFonts w:ascii="Lato" w:hAnsi="Lato"/>
                <w:sz w:val="20"/>
                <w:szCs w:val="20"/>
              </w:rPr>
              <w:t>,</w:t>
            </w:r>
            <w:r w:rsidR="00293F54" w:rsidRPr="00293F54">
              <w:rPr>
                <w:rFonts w:ascii="Lato" w:hAnsi="Lato"/>
                <w:sz w:val="20"/>
                <w:szCs w:val="20"/>
              </w:rPr>
              <w:t xml:space="preserve"> jaki projektowana zmiana ustawy wywarłaby na  ochron</w:t>
            </w:r>
            <w:r w:rsidR="00BD08FB">
              <w:rPr>
                <w:rFonts w:ascii="Lato" w:hAnsi="Lato"/>
                <w:sz w:val="20"/>
                <w:szCs w:val="20"/>
              </w:rPr>
              <w:t>ę</w:t>
            </w:r>
            <w:r w:rsidR="00293F54" w:rsidRPr="00293F54">
              <w:rPr>
                <w:rFonts w:ascii="Lato" w:hAnsi="Lato"/>
                <w:sz w:val="20"/>
                <w:szCs w:val="20"/>
              </w:rPr>
              <w:t xml:space="preserve"> danych osobowych, w </w:t>
            </w:r>
            <w:r w:rsidR="00592303">
              <w:rPr>
                <w:rFonts w:ascii="Lato" w:hAnsi="Lato"/>
                <w:sz w:val="20"/>
                <w:szCs w:val="20"/>
              </w:rPr>
              <w:t xml:space="preserve">mojej </w:t>
            </w:r>
            <w:r w:rsidR="00293F54" w:rsidRPr="00293F54">
              <w:rPr>
                <w:rFonts w:ascii="Lato" w:hAnsi="Lato"/>
                <w:sz w:val="20"/>
                <w:szCs w:val="20"/>
              </w:rPr>
              <w:t>opinii kwestie te są dostatecznie uregulowane w</w:t>
            </w:r>
            <w:r w:rsidR="00623694">
              <w:rPr>
                <w:rFonts w:ascii="Lato" w:hAnsi="Lato"/>
                <w:sz w:val="20"/>
                <w:szCs w:val="20"/>
              </w:rPr>
              <w:t> </w:t>
            </w:r>
            <w:r w:rsidR="00293F54" w:rsidRPr="00293F54">
              <w:rPr>
                <w:rFonts w:ascii="Lato" w:hAnsi="Lato"/>
                <w:sz w:val="20"/>
                <w:szCs w:val="20"/>
              </w:rPr>
              <w:t>obowiązujących przepisach ustawy o</w:t>
            </w:r>
            <w:r w:rsidR="00623694">
              <w:rPr>
                <w:rFonts w:ascii="Lato" w:hAnsi="Lato"/>
                <w:sz w:val="20"/>
                <w:szCs w:val="20"/>
              </w:rPr>
              <w:t> </w:t>
            </w:r>
            <w:r w:rsidR="00293F54" w:rsidRPr="00293F54">
              <w:rPr>
                <w:rFonts w:ascii="Lato" w:hAnsi="Lato"/>
                <w:sz w:val="20"/>
                <w:szCs w:val="20"/>
              </w:rPr>
              <w:t>narodowym zasobie archiwalnym i</w:t>
            </w:r>
            <w:r w:rsidR="00623694">
              <w:rPr>
                <w:rFonts w:ascii="Lato" w:hAnsi="Lato"/>
                <w:sz w:val="20"/>
                <w:szCs w:val="20"/>
              </w:rPr>
              <w:t> </w:t>
            </w:r>
            <w:r w:rsidR="00293F54" w:rsidRPr="00293F54">
              <w:rPr>
                <w:rFonts w:ascii="Lato" w:hAnsi="Lato"/>
                <w:sz w:val="20"/>
                <w:szCs w:val="20"/>
              </w:rPr>
              <w:t>archiwach. W tym w szczególności w: 1) art. 22b, w którym określono przypadki ograniczające stosowanie art. 16 i art. 18 ust. 1 lit. a i b rozporządzenia 2016/679, 2) art.22c,</w:t>
            </w:r>
            <w:r w:rsidR="00623694">
              <w:rPr>
                <w:rFonts w:ascii="Lato" w:hAnsi="Lato"/>
                <w:sz w:val="20"/>
                <w:szCs w:val="20"/>
              </w:rPr>
              <w:t xml:space="preserve"> </w:t>
            </w:r>
            <w:r w:rsidR="00293F54" w:rsidRPr="00293F54">
              <w:rPr>
                <w:rFonts w:ascii="Lato" w:hAnsi="Lato"/>
                <w:sz w:val="20"/>
                <w:szCs w:val="20"/>
              </w:rPr>
              <w:t>w</w:t>
            </w:r>
            <w:r w:rsidR="00623694">
              <w:rPr>
                <w:rFonts w:ascii="Lato" w:hAnsi="Lato"/>
                <w:sz w:val="20"/>
                <w:szCs w:val="20"/>
              </w:rPr>
              <w:t> </w:t>
            </w:r>
            <w:r w:rsidR="00293F54" w:rsidRPr="00293F54">
              <w:rPr>
                <w:rFonts w:ascii="Lato" w:hAnsi="Lato"/>
                <w:sz w:val="20"/>
                <w:szCs w:val="20"/>
              </w:rPr>
              <w:t>którym określono sposób wdrażania zabezpieczeń wolności i praw osób, których dotyczą dane zawarte w</w:t>
            </w:r>
            <w:r w:rsidR="00E7581F">
              <w:rPr>
                <w:rFonts w:ascii="Lato" w:hAnsi="Lato"/>
                <w:sz w:val="20"/>
                <w:szCs w:val="20"/>
              </w:rPr>
              <w:t> </w:t>
            </w:r>
            <w:r w:rsidR="00293F54" w:rsidRPr="00293F54">
              <w:rPr>
                <w:rFonts w:ascii="Lato" w:hAnsi="Lato"/>
                <w:sz w:val="20"/>
                <w:szCs w:val="20"/>
              </w:rPr>
              <w:t>materiałach archiwalnych i dokumentacji niestanowiącej materiałów archiwalnych, o</w:t>
            </w:r>
            <w:r w:rsidR="00E7581F">
              <w:rPr>
                <w:rFonts w:ascii="Lato" w:hAnsi="Lato"/>
                <w:sz w:val="20"/>
                <w:szCs w:val="20"/>
              </w:rPr>
              <w:t> </w:t>
            </w:r>
            <w:r w:rsidR="00293F54" w:rsidRPr="00293F54">
              <w:rPr>
                <w:rFonts w:ascii="Lato" w:hAnsi="Lato"/>
                <w:sz w:val="20"/>
                <w:szCs w:val="20"/>
              </w:rPr>
              <w:t>ile nie sprzeciwia się to celom postępowania z</w:t>
            </w:r>
            <w:r w:rsidR="00623694">
              <w:rPr>
                <w:rFonts w:ascii="Lato" w:hAnsi="Lato"/>
                <w:sz w:val="20"/>
                <w:szCs w:val="20"/>
              </w:rPr>
              <w:t> </w:t>
            </w:r>
            <w:r w:rsidR="00293F54" w:rsidRPr="00293F54">
              <w:rPr>
                <w:rFonts w:ascii="Lato" w:hAnsi="Lato"/>
                <w:sz w:val="20"/>
                <w:szCs w:val="20"/>
              </w:rPr>
              <w:t xml:space="preserve">tą dokumentacją, 3)  art. 22d. </w:t>
            </w:r>
          </w:p>
          <w:p w14:paraId="504FD7D1" w14:textId="7FF5C273" w:rsidR="00293F54" w:rsidRPr="00C9699B" w:rsidRDefault="00293F54" w:rsidP="00293F54">
            <w:pPr>
              <w:jc w:val="both"/>
              <w:rPr>
                <w:rFonts w:ascii="Lato" w:hAnsi="Lato"/>
                <w:sz w:val="20"/>
                <w:szCs w:val="20"/>
              </w:rPr>
            </w:pPr>
            <w:r w:rsidRPr="00293F54">
              <w:rPr>
                <w:rFonts w:ascii="Lato" w:hAnsi="Lato"/>
                <w:sz w:val="20"/>
                <w:szCs w:val="20"/>
              </w:rPr>
              <w:t>Projektowane zmiany</w:t>
            </w:r>
            <w:r w:rsidR="00623694">
              <w:rPr>
                <w:rFonts w:ascii="Lato" w:hAnsi="Lato"/>
                <w:sz w:val="20"/>
                <w:szCs w:val="20"/>
              </w:rPr>
              <w:t xml:space="preserve"> </w:t>
            </w:r>
            <w:r w:rsidRPr="00293F54">
              <w:rPr>
                <w:rFonts w:ascii="Lato" w:hAnsi="Lato"/>
                <w:sz w:val="20"/>
                <w:szCs w:val="20"/>
              </w:rPr>
              <w:t>w</w:t>
            </w:r>
            <w:r w:rsidR="00623694">
              <w:rPr>
                <w:rFonts w:ascii="Lato" w:hAnsi="Lato"/>
                <w:sz w:val="20"/>
                <w:szCs w:val="20"/>
              </w:rPr>
              <w:t> </w:t>
            </w:r>
            <w:r w:rsidRPr="00293F54">
              <w:rPr>
                <w:rFonts w:ascii="Lato" w:hAnsi="Lato"/>
                <w:sz w:val="20"/>
                <w:szCs w:val="20"/>
              </w:rPr>
              <w:t>ustawie o</w:t>
            </w:r>
            <w:r w:rsidR="00623694">
              <w:rPr>
                <w:rFonts w:ascii="Lato" w:hAnsi="Lato"/>
                <w:sz w:val="20"/>
                <w:szCs w:val="20"/>
              </w:rPr>
              <w:t> </w:t>
            </w:r>
            <w:r w:rsidRPr="00293F54">
              <w:rPr>
                <w:rFonts w:ascii="Lato" w:hAnsi="Lato"/>
                <w:sz w:val="20"/>
                <w:szCs w:val="20"/>
              </w:rPr>
              <w:t>narodowym zasobie archiwalnym i</w:t>
            </w:r>
            <w:r w:rsidR="00623694">
              <w:rPr>
                <w:rFonts w:ascii="Lato" w:hAnsi="Lato"/>
                <w:sz w:val="20"/>
                <w:szCs w:val="20"/>
              </w:rPr>
              <w:t> </w:t>
            </w:r>
            <w:r w:rsidRPr="00293F54">
              <w:rPr>
                <w:rFonts w:ascii="Lato" w:hAnsi="Lato"/>
                <w:sz w:val="20"/>
                <w:szCs w:val="20"/>
              </w:rPr>
              <w:t>archiwach regulują zarówno sposób postępowania z</w:t>
            </w:r>
            <w:r w:rsidR="00623694">
              <w:rPr>
                <w:rFonts w:ascii="Lato" w:hAnsi="Lato"/>
                <w:sz w:val="20"/>
                <w:szCs w:val="20"/>
              </w:rPr>
              <w:t> </w:t>
            </w:r>
            <w:r w:rsidRPr="00293F54">
              <w:rPr>
                <w:rFonts w:ascii="Lato" w:hAnsi="Lato"/>
                <w:sz w:val="20"/>
                <w:szCs w:val="20"/>
              </w:rPr>
              <w:t xml:space="preserve">dokumentacją odwzorowaną cyfrowo, jak i jej papierowym pierwowzorem. Kwestie te dotychczas nie były uregulowane, co prowadziło do braku możliwości wykorzystania dokumentacji sporządzonej w ten sposób  w kontaktach podmiotów stosujących system elektronicznego zarządzania dokumentacją z otoczeniem zewnętrznym. </w:t>
            </w:r>
            <w:r w:rsidR="004F07BD">
              <w:rPr>
                <w:rFonts w:ascii="Lato" w:hAnsi="Lato"/>
                <w:sz w:val="20"/>
                <w:szCs w:val="20"/>
              </w:rPr>
              <w:t xml:space="preserve">Projekt </w:t>
            </w:r>
            <w:r w:rsidRPr="00293F54">
              <w:rPr>
                <w:rFonts w:ascii="Lato" w:hAnsi="Lato"/>
                <w:sz w:val="20"/>
                <w:szCs w:val="20"/>
              </w:rPr>
              <w:t xml:space="preserve"> ustaw stwarza więc ramy prawne i doprecyzowuje wszystkie kwestie umożliwiające prowadzenie</w:t>
            </w:r>
            <w:r w:rsidR="00623694">
              <w:rPr>
                <w:rFonts w:ascii="Lato" w:hAnsi="Lato"/>
                <w:sz w:val="20"/>
                <w:szCs w:val="20"/>
              </w:rPr>
              <w:t xml:space="preserve"> </w:t>
            </w:r>
            <w:r w:rsidRPr="00293F54">
              <w:rPr>
                <w:rFonts w:ascii="Lato" w:hAnsi="Lato"/>
                <w:sz w:val="20"/>
                <w:szCs w:val="20"/>
              </w:rPr>
              <w:t xml:space="preserve">i zachowanie kompletności spraw w postaci elektronicznej w systemach teleinformatycznych służących do elektronicznego zarządzania dokumentacją. Projektowana ustawa nie nakłada więc </w:t>
            </w:r>
            <w:r w:rsidRPr="00293F54">
              <w:rPr>
                <w:rFonts w:ascii="Lato" w:hAnsi="Lato"/>
                <w:sz w:val="20"/>
                <w:szCs w:val="20"/>
              </w:rPr>
              <w:lastRenderedPageBreak/>
              <w:t>obowiązku przetwarzania określonych danych osobowych w związku z</w:t>
            </w:r>
            <w:r w:rsidR="00623694">
              <w:rPr>
                <w:rFonts w:ascii="Lato" w:hAnsi="Lato"/>
                <w:sz w:val="20"/>
                <w:szCs w:val="20"/>
              </w:rPr>
              <w:t> </w:t>
            </w:r>
            <w:r w:rsidRPr="00293F54">
              <w:rPr>
                <w:rFonts w:ascii="Lato" w:hAnsi="Lato"/>
                <w:sz w:val="20"/>
                <w:szCs w:val="20"/>
              </w:rPr>
              <w:t>uregulowaniem kwestii dotyczących sposobu postępowania z dokumentacją odwzorowaną cyfrowo i jej papierowym pierwowzorem. Określa jedynie sposób postępowania z dokumentacją, w której takie dane mogą się znajdować. Należy zaznaczyć, że zgodnie</w:t>
            </w:r>
            <w:r w:rsidR="00623694">
              <w:rPr>
                <w:rFonts w:ascii="Lato" w:hAnsi="Lato"/>
                <w:sz w:val="20"/>
                <w:szCs w:val="20"/>
              </w:rPr>
              <w:t xml:space="preserve"> </w:t>
            </w:r>
            <w:r w:rsidRPr="00293F54">
              <w:rPr>
                <w:rFonts w:ascii="Lato" w:hAnsi="Lato"/>
                <w:sz w:val="20"/>
                <w:szCs w:val="20"/>
              </w:rPr>
              <w:t>z art. 6 ust. 1 pkt 1</w:t>
            </w:r>
            <w:r w:rsidR="00623694">
              <w:rPr>
                <w:rFonts w:ascii="Lato" w:hAnsi="Lato"/>
                <w:sz w:val="20"/>
                <w:szCs w:val="20"/>
              </w:rPr>
              <w:t> </w:t>
            </w:r>
            <w:r w:rsidRPr="00293F54">
              <w:rPr>
                <w:rFonts w:ascii="Lato" w:hAnsi="Lato"/>
                <w:sz w:val="20"/>
                <w:szCs w:val="20"/>
              </w:rPr>
              <w:t>i</w:t>
            </w:r>
            <w:r w:rsidR="00623694">
              <w:rPr>
                <w:rFonts w:ascii="Lato" w:hAnsi="Lato"/>
                <w:sz w:val="20"/>
                <w:szCs w:val="20"/>
              </w:rPr>
              <w:t> </w:t>
            </w:r>
            <w:r w:rsidRPr="00293F54">
              <w:rPr>
                <w:rFonts w:ascii="Lato" w:hAnsi="Lato"/>
                <w:sz w:val="20"/>
                <w:szCs w:val="20"/>
              </w:rPr>
              <w:t>2</w:t>
            </w:r>
            <w:r w:rsidR="00623694">
              <w:rPr>
                <w:rFonts w:ascii="Lato" w:hAnsi="Lato"/>
                <w:sz w:val="20"/>
                <w:szCs w:val="20"/>
              </w:rPr>
              <w:t> </w:t>
            </w:r>
            <w:r w:rsidRPr="00293F54">
              <w:rPr>
                <w:rFonts w:ascii="Lato" w:hAnsi="Lato"/>
                <w:sz w:val="20"/>
                <w:szCs w:val="20"/>
              </w:rPr>
              <w:t>ustawy o narodowym zasobie archiwalnym i archiwach, państwowe i</w:t>
            </w:r>
            <w:r w:rsidR="00623694">
              <w:rPr>
                <w:rFonts w:ascii="Lato" w:hAnsi="Lato"/>
                <w:sz w:val="20"/>
                <w:szCs w:val="20"/>
              </w:rPr>
              <w:t> </w:t>
            </w:r>
            <w:r w:rsidRPr="00293F54">
              <w:rPr>
                <w:rFonts w:ascii="Lato" w:hAnsi="Lato"/>
                <w:sz w:val="20"/>
                <w:szCs w:val="20"/>
              </w:rPr>
              <w:t>samorządowe organy oraz jednostki organizacyjne są obowiązane do zapewnienia odpowiedniej ewidencji, przechowywania oraz ochrony przed uszkodzeniem, zniszczeniem lub utratą zgromadzonej dokumentacji w sposób odzwierciedlający przebieg załatwiania i</w:t>
            </w:r>
            <w:r w:rsidR="00623694">
              <w:rPr>
                <w:rFonts w:ascii="Lato" w:hAnsi="Lato"/>
                <w:sz w:val="20"/>
                <w:szCs w:val="20"/>
              </w:rPr>
              <w:t> </w:t>
            </w:r>
            <w:r w:rsidRPr="00293F54">
              <w:rPr>
                <w:rFonts w:ascii="Lato" w:hAnsi="Lato"/>
                <w:sz w:val="20"/>
                <w:szCs w:val="20"/>
              </w:rPr>
              <w:t>rozstrzygania spraw. W przypadku</w:t>
            </w:r>
            <w:r w:rsidR="00D67573">
              <w:rPr>
                <w:rFonts w:ascii="Lato" w:hAnsi="Lato"/>
                <w:sz w:val="20"/>
                <w:szCs w:val="20"/>
              </w:rPr>
              <w:t>,</w:t>
            </w:r>
            <w:r w:rsidRPr="00293F54">
              <w:rPr>
                <w:rFonts w:ascii="Lato" w:hAnsi="Lato"/>
                <w:sz w:val="20"/>
                <w:szCs w:val="20"/>
              </w:rPr>
              <w:t xml:space="preserve"> gdy w</w:t>
            </w:r>
            <w:r w:rsidR="00623694">
              <w:rPr>
                <w:rFonts w:ascii="Lato" w:hAnsi="Lato"/>
                <w:sz w:val="20"/>
                <w:szCs w:val="20"/>
              </w:rPr>
              <w:t> </w:t>
            </w:r>
            <w:r w:rsidRPr="00293F54">
              <w:rPr>
                <w:rFonts w:ascii="Lato" w:hAnsi="Lato"/>
                <w:sz w:val="20"/>
                <w:szCs w:val="20"/>
              </w:rPr>
              <w:t>zgromadzonej dokumentacji znajdują się dane osobowe, to na takim organie bądź jednostce organizacyjnej oprócz spełnienia wymagań wynikających z ustawy o</w:t>
            </w:r>
            <w:r w:rsidR="00623694">
              <w:rPr>
                <w:rFonts w:ascii="Lato" w:hAnsi="Lato"/>
                <w:sz w:val="20"/>
                <w:szCs w:val="20"/>
              </w:rPr>
              <w:t> </w:t>
            </w:r>
            <w:r w:rsidRPr="00293F54">
              <w:rPr>
                <w:rFonts w:ascii="Lato" w:hAnsi="Lato"/>
                <w:sz w:val="20"/>
                <w:szCs w:val="20"/>
              </w:rPr>
              <w:t>narodowym zasobie archiwalnym i</w:t>
            </w:r>
            <w:r w:rsidR="00623694">
              <w:rPr>
                <w:rFonts w:ascii="Lato" w:hAnsi="Lato"/>
                <w:sz w:val="20"/>
                <w:szCs w:val="20"/>
              </w:rPr>
              <w:t> </w:t>
            </w:r>
            <w:r w:rsidRPr="00293F54">
              <w:rPr>
                <w:rFonts w:ascii="Lato" w:hAnsi="Lato"/>
                <w:sz w:val="20"/>
                <w:szCs w:val="20"/>
              </w:rPr>
              <w:t>archiwach spoczywa również obowiązek dopełnienia wymagań w zakresie ochrony danych osobowych wynikających bezpośrednio z rozporządzenia 2016/679.</w:t>
            </w:r>
          </w:p>
        </w:tc>
      </w:tr>
      <w:tr w:rsidR="00B86B3F" w:rsidRPr="00C9699B" w14:paraId="556578B4" w14:textId="77777777" w:rsidTr="0020229A">
        <w:tc>
          <w:tcPr>
            <w:tcW w:w="548" w:type="dxa"/>
          </w:tcPr>
          <w:p w14:paraId="737E0DCD" w14:textId="77777777" w:rsidR="00B86B3F" w:rsidRPr="00C9699B" w:rsidRDefault="007E14A6" w:rsidP="00C9699B">
            <w:pPr>
              <w:jc w:val="both"/>
              <w:rPr>
                <w:rFonts w:ascii="Lato" w:hAnsi="Lato"/>
                <w:sz w:val="20"/>
                <w:szCs w:val="20"/>
              </w:rPr>
            </w:pPr>
            <w:r>
              <w:rPr>
                <w:rFonts w:ascii="Lato" w:hAnsi="Lato"/>
                <w:sz w:val="20"/>
                <w:szCs w:val="20"/>
              </w:rPr>
              <w:lastRenderedPageBreak/>
              <w:t>27</w:t>
            </w:r>
          </w:p>
        </w:tc>
        <w:tc>
          <w:tcPr>
            <w:tcW w:w="1632" w:type="dxa"/>
          </w:tcPr>
          <w:p w14:paraId="45E46A55" w14:textId="77777777" w:rsidR="00B86B3F" w:rsidRPr="00C9699B" w:rsidRDefault="00B86B3F" w:rsidP="00C9699B">
            <w:pPr>
              <w:jc w:val="both"/>
              <w:rPr>
                <w:rFonts w:ascii="Lato" w:hAnsi="Lato"/>
                <w:sz w:val="20"/>
                <w:szCs w:val="20"/>
              </w:rPr>
            </w:pPr>
            <w:r w:rsidRPr="00C9699B">
              <w:rPr>
                <w:rFonts w:ascii="Lato" w:hAnsi="Lato"/>
                <w:sz w:val="20"/>
                <w:szCs w:val="20"/>
              </w:rPr>
              <w:t>Prezes Urzędu Ochrony Danych Osobowych</w:t>
            </w:r>
          </w:p>
        </w:tc>
        <w:tc>
          <w:tcPr>
            <w:tcW w:w="1741" w:type="dxa"/>
          </w:tcPr>
          <w:p w14:paraId="66D01844" w14:textId="56C44194" w:rsidR="00B86B3F" w:rsidRPr="00C9699B" w:rsidRDefault="00EC102C" w:rsidP="00C9699B">
            <w:pPr>
              <w:jc w:val="both"/>
              <w:rPr>
                <w:rFonts w:ascii="Lato" w:hAnsi="Lato"/>
                <w:sz w:val="20"/>
                <w:szCs w:val="20"/>
              </w:rPr>
            </w:pPr>
            <w:r>
              <w:rPr>
                <w:rFonts w:ascii="Lato" w:hAnsi="Lato"/>
                <w:sz w:val="20"/>
                <w:szCs w:val="20"/>
              </w:rPr>
              <w:t>Art. 1 pkt 2 lit. b projektu w zakresie</w:t>
            </w:r>
            <w:r w:rsidRPr="00C9699B">
              <w:rPr>
                <w:rFonts w:ascii="Lato" w:hAnsi="Lato"/>
                <w:sz w:val="20"/>
                <w:szCs w:val="20"/>
              </w:rPr>
              <w:t xml:space="preserve"> </w:t>
            </w:r>
            <w:r w:rsidR="00B86B3F" w:rsidRPr="00C9699B">
              <w:rPr>
                <w:rFonts w:ascii="Lato" w:hAnsi="Lato"/>
                <w:sz w:val="20"/>
                <w:szCs w:val="20"/>
              </w:rPr>
              <w:t>art. 6 ust. 1g</w:t>
            </w:r>
          </w:p>
        </w:tc>
        <w:tc>
          <w:tcPr>
            <w:tcW w:w="2916" w:type="dxa"/>
          </w:tcPr>
          <w:p w14:paraId="583FDD4A" w14:textId="77777777" w:rsidR="00B86B3F" w:rsidRPr="00C9699B" w:rsidRDefault="00B86B3F" w:rsidP="00C9699B">
            <w:pPr>
              <w:jc w:val="both"/>
              <w:rPr>
                <w:rFonts w:ascii="Lato" w:hAnsi="Lato"/>
                <w:sz w:val="20"/>
                <w:szCs w:val="20"/>
              </w:rPr>
            </w:pPr>
            <w:r w:rsidRPr="00C9699B">
              <w:rPr>
                <w:rFonts w:ascii="Lato" w:hAnsi="Lato"/>
                <w:sz w:val="20"/>
                <w:szCs w:val="20"/>
              </w:rPr>
              <w:t>Zgodnie z art. 6 ust. 1g pkt 1 projektu system zapewnia integralność treści dokumentów i metadanych polegającą na zabezpieczeniu przed wprowadzaniem zmian, z wyjątkiem zmian wprowadzanych w ramach ustalonych i udokumentowanych procedur.</w:t>
            </w:r>
          </w:p>
        </w:tc>
        <w:tc>
          <w:tcPr>
            <w:tcW w:w="4850" w:type="dxa"/>
          </w:tcPr>
          <w:p w14:paraId="25195200" w14:textId="77777777" w:rsidR="00B86B3F" w:rsidRPr="00C9699B" w:rsidRDefault="00B86B3F" w:rsidP="00C9699B">
            <w:pPr>
              <w:jc w:val="both"/>
              <w:rPr>
                <w:rFonts w:ascii="Lato" w:hAnsi="Lato"/>
                <w:sz w:val="20"/>
                <w:szCs w:val="20"/>
              </w:rPr>
            </w:pPr>
            <w:r w:rsidRPr="00C9699B">
              <w:rPr>
                <w:rFonts w:ascii="Lato" w:hAnsi="Lato"/>
                <w:sz w:val="20"/>
                <w:szCs w:val="20"/>
              </w:rPr>
              <w:t>Należy podkreślić, że utrzymanie integralności danych jest niezbędne w celu zapewnienia ich wiarygodności i wartości dowodowej mających szczególne znaczenie w kontekście archiwizowania dokumentów. Trzeba jednak zauważyć, że przepis ten nie przewiduje wymagań dotyczących zarządzania wersjami dokumentów. Ważne jest natomiast, aby system umożliwiał śledzenie historii zmian, zwłaszcza w przypadku dokumentów dynamicznych.</w:t>
            </w:r>
          </w:p>
        </w:tc>
        <w:tc>
          <w:tcPr>
            <w:tcW w:w="4043" w:type="dxa"/>
          </w:tcPr>
          <w:p w14:paraId="3317E9DD" w14:textId="77777777" w:rsidR="00B86B3F" w:rsidRDefault="0090108B" w:rsidP="00C9699B">
            <w:pPr>
              <w:jc w:val="both"/>
              <w:rPr>
                <w:rFonts w:ascii="Lato" w:hAnsi="Lato"/>
                <w:sz w:val="20"/>
                <w:szCs w:val="20"/>
              </w:rPr>
            </w:pPr>
            <w:r>
              <w:rPr>
                <w:rFonts w:ascii="Lato" w:hAnsi="Lato"/>
                <w:sz w:val="20"/>
                <w:szCs w:val="20"/>
              </w:rPr>
              <w:t>Uwaga nieuwzględniona</w:t>
            </w:r>
          </w:p>
          <w:p w14:paraId="576B95FA" w14:textId="5BA99023" w:rsidR="003A40F9" w:rsidRPr="00C9699B" w:rsidRDefault="00AD4D69" w:rsidP="00E666D0">
            <w:pPr>
              <w:jc w:val="both"/>
              <w:rPr>
                <w:rFonts w:ascii="Lato" w:hAnsi="Lato"/>
                <w:sz w:val="20"/>
                <w:szCs w:val="20"/>
              </w:rPr>
            </w:pPr>
            <w:r>
              <w:rPr>
                <w:rFonts w:ascii="Lato" w:hAnsi="Lato"/>
                <w:sz w:val="20"/>
                <w:szCs w:val="20"/>
              </w:rPr>
              <w:t xml:space="preserve">W opinii </w:t>
            </w:r>
            <w:proofErr w:type="spellStart"/>
            <w:r>
              <w:rPr>
                <w:rFonts w:ascii="Lato" w:hAnsi="Lato"/>
                <w:sz w:val="20"/>
                <w:szCs w:val="20"/>
              </w:rPr>
              <w:t>MKiDN</w:t>
            </w:r>
            <w:proofErr w:type="spellEnd"/>
            <w:r w:rsidR="003A40F9">
              <w:rPr>
                <w:rFonts w:ascii="Lato" w:hAnsi="Lato"/>
                <w:sz w:val="20"/>
                <w:szCs w:val="20"/>
              </w:rPr>
              <w:t xml:space="preserve"> warunki</w:t>
            </w:r>
            <w:r w:rsidR="000A3A83">
              <w:rPr>
                <w:rFonts w:ascii="Lato" w:hAnsi="Lato"/>
                <w:sz w:val="20"/>
                <w:szCs w:val="20"/>
              </w:rPr>
              <w:t>,</w:t>
            </w:r>
            <w:r w:rsidR="003A40F9">
              <w:rPr>
                <w:rFonts w:ascii="Lato" w:hAnsi="Lato"/>
                <w:sz w:val="20"/>
                <w:szCs w:val="20"/>
              </w:rPr>
              <w:t xml:space="preserve"> </w:t>
            </w:r>
            <w:r w:rsidR="0014634F">
              <w:rPr>
                <w:rFonts w:ascii="Lato" w:hAnsi="Lato"/>
                <w:sz w:val="20"/>
                <w:szCs w:val="20"/>
              </w:rPr>
              <w:t xml:space="preserve">jakie powinien spełniać system zarządzający dokumentacją elektroniczną w dostateczny sposób </w:t>
            </w:r>
            <w:r w:rsidR="00CE192A">
              <w:rPr>
                <w:rFonts w:ascii="Lato" w:hAnsi="Lato"/>
                <w:sz w:val="20"/>
                <w:szCs w:val="20"/>
              </w:rPr>
              <w:t xml:space="preserve">gwarantują poprawne </w:t>
            </w:r>
            <w:r w:rsidR="0054321E">
              <w:rPr>
                <w:rFonts w:ascii="Lato" w:hAnsi="Lato"/>
                <w:sz w:val="20"/>
                <w:szCs w:val="20"/>
              </w:rPr>
              <w:t xml:space="preserve">jej gromadzenie i zabezpieczenie. </w:t>
            </w:r>
            <w:r w:rsidR="00941354">
              <w:rPr>
                <w:rFonts w:ascii="Lato" w:hAnsi="Lato"/>
                <w:sz w:val="20"/>
                <w:szCs w:val="20"/>
              </w:rPr>
              <w:t>Zarządzanie wersjami dokumentów i śledzenie historii zmian</w:t>
            </w:r>
            <w:r w:rsidR="000A3A83">
              <w:rPr>
                <w:rFonts w:ascii="Lato" w:hAnsi="Lato"/>
                <w:sz w:val="20"/>
                <w:szCs w:val="20"/>
              </w:rPr>
              <w:t>,</w:t>
            </w:r>
            <w:r w:rsidR="00941354">
              <w:rPr>
                <w:rFonts w:ascii="Lato" w:hAnsi="Lato"/>
                <w:sz w:val="20"/>
                <w:szCs w:val="20"/>
              </w:rPr>
              <w:t xml:space="preserve"> to rozwiązania techniczne umożliwiające dokumentowanie wprowadzanych zmian</w:t>
            </w:r>
            <w:r w:rsidR="000A3A83">
              <w:rPr>
                <w:rFonts w:ascii="Lato" w:hAnsi="Lato"/>
                <w:sz w:val="20"/>
                <w:szCs w:val="20"/>
              </w:rPr>
              <w:t>,</w:t>
            </w:r>
            <w:r w:rsidR="00941354">
              <w:rPr>
                <w:rFonts w:ascii="Lato" w:hAnsi="Lato"/>
                <w:sz w:val="20"/>
                <w:szCs w:val="20"/>
              </w:rPr>
              <w:t xml:space="preserve"> o których mowa w  </w:t>
            </w:r>
            <w:r w:rsidR="00941354" w:rsidRPr="003F0408">
              <w:rPr>
                <w:rFonts w:ascii="Lato" w:hAnsi="Lato"/>
                <w:sz w:val="20"/>
                <w:szCs w:val="20"/>
              </w:rPr>
              <w:t>art. 6 ust. 1</w:t>
            </w:r>
            <w:r w:rsidR="00B27F56">
              <w:rPr>
                <w:rFonts w:ascii="Lato" w:hAnsi="Lato"/>
                <w:sz w:val="20"/>
                <w:szCs w:val="20"/>
              </w:rPr>
              <w:t xml:space="preserve">a </w:t>
            </w:r>
            <w:r w:rsidR="00941354" w:rsidRPr="003F0408">
              <w:rPr>
                <w:rFonts w:ascii="Lato" w:hAnsi="Lato"/>
                <w:sz w:val="20"/>
                <w:szCs w:val="20"/>
              </w:rPr>
              <w:t>projektu</w:t>
            </w:r>
            <w:r w:rsidR="00941354">
              <w:rPr>
                <w:rFonts w:ascii="Lato" w:hAnsi="Lato"/>
                <w:sz w:val="20"/>
                <w:szCs w:val="20"/>
              </w:rPr>
              <w:t xml:space="preserve"> ustawy. </w:t>
            </w:r>
            <w:r w:rsidR="0054321E">
              <w:rPr>
                <w:rFonts w:ascii="Lato" w:hAnsi="Lato"/>
                <w:sz w:val="20"/>
                <w:szCs w:val="20"/>
              </w:rPr>
              <w:t>Oczywiście</w:t>
            </w:r>
            <w:r w:rsidR="000A3A83">
              <w:rPr>
                <w:rFonts w:ascii="Lato" w:hAnsi="Lato"/>
                <w:sz w:val="20"/>
                <w:szCs w:val="20"/>
              </w:rPr>
              <w:t>,</w:t>
            </w:r>
            <w:r w:rsidR="0054321E">
              <w:rPr>
                <w:rFonts w:ascii="Lato" w:hAnsi="Lato"/>
                <w:sz w:val="20"/>
                <w:szCs w:val="20"/>
              </w:rPr>
              <w:t xml:space="preserve"> jak już wcześniej wspomniano</w:t>
            </w:r>
            <w:r w:rsidR="000A3A83">
              <w:rPr>
                <w:rFonts w:ascii="Lato" w:hAnsi="Lato"/>
                <w:sz w:val="20"/>
                <w:szCs w:val="20"/>
              </w:rPr>
              <w:t>,</w:t>
            </w:r>
            <w:r w:rsidR="0054321E">
              <w:rPr>
                <w:rFonts w:ascii="Lato" w:hAnsi="Lato"/>
                <w:sz w:val="20"/>
                <w:szCs w:val="20"/>
              </w:rPr>
              <w:t xml:space="preserve"> każdy system teleinformatyczny funkcjonujący w</w:t>
            </w:r>
            <w:r w:rsidR="0008677E">
              <w:rPr>
                <w:rFonts w:ascii="Lato" w:hAnsi="Lato"/>
                <w:sz w:val="20"/>
                <w:szCs w:val="20"/>
              </w:rPr>
              <w:t> </w:t>
            </w:r>
            <w:r w:rsidR="003B4C66">
              <w:rPr>
                <w:rFonts w:ascii="Lato" w:hAnsi="Lato"/>
                <w:sz w:val="20"/>
                <w:szCs w:val="20"/>
              </w:rPr>
              <w:t>jednostkach organizacyjnych powinien</w:t>
            </w:r>
            <w:r w:rsidR="009A2D3C">
              <w:rPr>
                <w:rFonts w:ascii="Lato" w:hAnsi="Lato"/>
                <w:sz w:val="20"/>
                <w:szCs w:val="20"/>
              </w:rPr>
              <w:t xml:space="preserve"> również</w:t>
            </w:r>
            <w:r w:rsidR="003B4C66">
              <w:rPr>
                <w:rFonts w:ascii="Lato" w:hAnsi="Lato"/>
                <w:sz w:val="20"/>
                <w:szCs w:val="20"/>
              </w:rPr>
              <w:t xml:space="preserve"> spełniać </w:t>
            </w:r>
            <w:r w:rsidR="0011138B">
              <w:rPr>
                <w:rFonts w:ascii="Lato" w:hAnsi="Lato"/>
                <w:sz w:val="20"/>
                <w:szCs w:val="20"/>
              </w:rPr>
              <w:t>warunki wynikające z</w:t>
            </w:r>
            <w:r w:rsidR="0008677E">
              <w:rPr>
                <w:rFonts w:ascii="Lato" w:hAnsi="Lato"/>
                <w:sz w:val="20"/>
                <w:szCs w:val="20"/>
              </w:rPr>
              <w:t> </w:t>
            </w:r>
            <w:r w:rsidR="00941354">
              <w:rPr>
                <w:rFonts w:ascii="Lato" w:hAnsi="Lato"/>
                <w:sz w:val="20"/>
                <w:szCs w:val="20"/>
              </w:rPr>
              <w:t>innych</w:t>
            </w:r>
            <w:r w:rsidR="0011138B">
              <w:rPr>
                <w:rFonts w:ascii="Lato" w:hAnsi="Lato"/>
                <w:sz w:val="20"/>
                <w:szCs w:val="20"/>
              </w:rPr>
              <w:t xml:space="preserve"> przepisów prawa. </w:t>
            </w:r>
          </w:p>
        </w:tc>
      </w:tr>
      <w:tr w:rsidR="00B86B3F" w:rsidRPr="00C9699B" w14:paraId="121A7895" w14:textId="77777777" w:rsidTr="0020229A">
        <w:tc>
          <w:tcPr>
            <w:tcW w:w="548" w:type="dxa"/>
          </w:tcPr>
          <w:p w14:paraId="30D465E9" w14:textId="77777777" w:rsidR="00B86B3F" w:rsidRPr="00C9699B" w:rsidRDefault="007E14A6" w:rsidP="00C9699B">
            <w:pPr>
              <w:jc w:val="both"/>
              <w:rPr>
                <w:rFonts w:ascii="Lato" w:hAnsi="Lato"/>
                <w:sz w:val="20"/>
                <w:szCs w:val="20"/>
              </w:rPr>
            </w:pPr>
            <w:r>
              <w:rPr>
                <w:rFonts w:ascii="Lato" w:hAnsi="Lato"/>
                <w:sz w:val="20"/>
                <w:szCs w:val="20"/>
              </w:rPr>
              <w:lastRenderedPageBreak/>
              <w:t>28</w:t>
            </w:r>
          </w:p>
        </w:tc>
        <w:tc>
          <w:tcPr>
            <w:tcW w:w="1632" w:type="dxa"/>
          </w:tcPr>
          <w:p w14:paraId="5F567149" w14:textId="77777777" w:rsidR="00B86B3F" w:rsidRPr="00C9699B" w:rsidRDefault="00B86B3F" w:rsidP="00C9699B">
            <w:pPr>
              <w:jc w:val="both"/>
              <w:rPr>
                <w:rFonts w:ascii="Lato" w:hAnsi="Lato" w:cs="Calibri"/>
                <w:sz w:val="20"/>
                <w:szCs w:val="20"/>
              </w:rPr>
            </w:pPr>
            <w:r w:rsidRPr="00C9699B">
              <w:rPr>
                <w:rFonts w:ascii="Lato" w:hAnsi="Lato"/>
                <w:sz w:val="20"/>
                <w:szCs w:val="20"/>
              </w:rPr>
              <w:t>Prezes Urzędu Ochrony Danych Osobowych</w:t>
            </w:r>
          </w:p>
        </w:tc>
        <w:tc>
          <w:tcPr>
            <w:tcW w:w="1741" w:type="dxa"/>
          </w:tcPr>
          <w:p w14:paraId="1244EEF7" w14:textId="3EFA12FD" w:rsidR="00B86B3F" w:rsidRPr="00C9699B" w:rsidRDefault="00700DDE" w:rsidP="00C9699B">
            <w:pPr>
              <w:jc w:val="both"/>
              <w:rPr>
                <w:rFonts w:ascii="Lato" w:hAnsi="Lato"/>
                <w:sz w:val="20"/>
                <w:szCs w:val="20"/>
              </w:rPr>
            </w:pPr>
            <w:r>
              <w:rPr>
                <w:rFonts w:ascii="Lato" w:hAnsi="Lato"/>
                <w:sz w:val="20"/>
                <w:szCs w:val="20"/>
              </w:rPr>
              <w:t>Art. 1 pkt 2 lit. b projektu w zakresie</w:t>
            </w:r>
            <w:r w:rsidRPr="00C9699B">
              <w:rPr>
                <w:rFonts w:ascii="Lato" w:hAnsi="Lato"/>
                <w:sz w:val="20"/>
                <w:szCs w:val="20"/>
              </w:rPr>
              <w:t xml:space="preserve"> </w:t>
            </w:r>
            <w:r w:rsidR="00B86B3F" w:rsidRPr="00C9699B">
              <w:rPr>
                <w:rFonts w:ascii="Lato" w:hAnsi="Lato"/>
                <w:sz w:val="20"/>
                <w:szCs w:val="20"/>
              </w:rPr>
              <w:t>art. 6 ust. 1g pkt 15</w:t>
            </w:r>
          </w:p>
        </w:tc>
        <w:tc>
          <w:tcPr>
            <w:tcW w:w="2916" w:type="dxa"/>
          </w:tcPr>
          <w:p w14:paraId="79902D5A" w14:textId="77777777" w:rsidR="00B86B3F" w:rsidRPr="00C9699B" w:rsidRDefault="00B86B3F" w:rsidP="00C9699B">
            <w:pPr>
              <w:jc w:val="both"/>
              <w:rPr>
                <w:rFonts w:ascii="Lato" w:hAnsi="Lato"/>
                <w:sz w:val="20"/>
                <w:szCs w:val="20"/>
              </w:rPr>
            </w:pPr>
            <w:r w:rsidRPr="00C9699B">
              <w:rPr>
                <w:rFonts w:ascii="Lato" w:hAnsi="Lato"/>
                <w:sz w:val="20"/>
                <w:szCs w:val="20"/>
              </w:rPr>
              <w:t xml:space="preserve">Należy wskazać, że zgodnie z art. 6 ust. 1g pkt 15 projektu system umożliwia opatrzenie </w:t>
            </w:r>
            <w:proofErr w:type="spellStart"/>
            <w:r w:rsidRPr="00C9699B">
              <w:rPr>
                <w:rFonts w:ascii="Lato" w:hAnsi="Lato"/>
                <w:sz w:val="20"/>
                <w:szCs w:val="20"/>
              </w:rPr>
              <w:t>odwzorowań</w:t>
            </w:r>
            <w:proofErr w:type="spellEnd"/>
            <w:r w:rsidRPr="00C9699B">
              <w:rPr>
                <w:rFonts w:ascii="Lato" w:hAnsi="Lato"/>
                <w:sz w:val="20"/>
                <w:szCs w:val="20"/>
              </w:rPr>
              <w:t xml:space="preserve"> cyfrowych kwalifikowaną pieczęcią elektroniczną organu lub jednostki organizacyjnej wykonującej odwzorowanie lub kwalifikowanym podpisem elektronicznym.</w:t>
            </w:r>
          </w:p>
        </w:tc>
        <w:tc>
          <w:tcPr>
            <w:tcW w:w="4850" w:type="dxa"/>
          </w:tcPr>
          <w:p w14:paraId="1E97260B" w14:textId="7925D5BE" w:rsidR="00B86B3F" w:rsidRPr="00C9699B" w:rsidRDefault="00B86B3F">
            <w:pPr>
              <w:jc w:val="both"/>
              <w:rPr>
                <w:rFonts w:ascii="Lato" w:hAnsi="Lato"/>
                <w:sz w:val="20"/>
                <w:szCs w:val="20"/>
              </w:rPr>
            </w:pPr>
            <w:r w:rsidRPr="00C9699B">
              <w:rPr>
                <w:rFonts w:ascii="Lato" w:hAnsi="Lato"/>
                <w:sz w:val="20"/>
                <w:szCs w:val="20"/>
              </w:rPr>
              <w:t>Należy przy tym zwrócić uwagę, że podpisanie dokumentu kwalifikowanym podpisem elektronicznym prowadzi aktualnie do ujawnienia numeru PESEL osoby podpisującej innym osobom, które uzyskują dostęp do treści dokumentu. Taki sposób uwierzytelnienia dokumentów w ocenie organu nadzorczego budzi wątpliwości z punktu widzenia art. 5 ust. 1 lit. a oraz c w zw. z art. 87 rozporządzenia 2016/679 i prowadzi do ryzyka naruszenia prawa do prywatności i ochrony danych osobowych osób składających odpis elektroniczny, w tym użytkujących system EZD.</w:t>
            </w:r>
          </w:p>
          <w:p w14:paraId="08DB40E3" w14:textId="159C5CA7" w:rsidR="00B86B3F" w:rsidRPr="00C9699B" w:rsidRDefault="00B86B3F" w:rsidP="00C9699B">
            <w:pPr>
              <w:jc w:val="both"/>
              <w:rPr>
                <w:rFonts w:ascii="Lato" w:hAnsi="Lato"/>
                <w:sz w:val="20"/>
                <w:szCs w:val="20"/>
              </w:rPr>
            </w:pPr>
            <w:r w:rsidRPr="00C9699B">
              <w:rPr>
                <w:rFonts w:ascii="Lato" w:hAnsi="Lato"/>
                <w:sz w:val="20"/>
                <w:szCs w:val="20"/>
              </w:rPr>
              <w:t>W ocenie Prezesa UODO wymagane jest zatem podjęcie dalszych działań mających na celu dokonanie zmian w przepisach ustawy o usługach zaufania oraz identyfikacji elektronicznej w celu zagwarantowania właściwej ochrony danych osobowych użytkowników systemu EZD.</w:t>
            </w:r>
          </w:p>
          <w:p w14:paraId="7E569799" w14:textId="1E8BBA2D" w:rsidR="00B86B3F" w:rsidRPr="00C9699B" w:rsidRDefault="00B86B3F" w:rsidP="00C9699B">
            <w:pPr>
              <w:jc w:val="both"/>
              <w:rPr>
                <w:rFonts w:ascii="Lato" w:hAnsi="Lato"/>
                <w:sz w:val="20"/>
                <w:szCs w:val="20"/>
              </w:rPr>
            </w:pPr>
          </w:p>
        </w:tc>
        <w:tc>
          <w:tcPr>
            <w:tcW w:w="4043" w:type="dxa"/>
          </w:tcPr>
          <w:p w14:paraId="01C39C39" w14:textId="2ED1087B" w:rsidR="00B86B3F" w:rsidRDefault="00320F5F" w:rsidP="00C9699B">
            <w:pPr>
              <w:jc w:val="both"/>
              <w:rPr>
                <w:rFonts w:ascii="Lato" w:hAnsi="Lato"/>
                <w:sz w:val="20"/>
                <w:szCs w:val="20"/>
              </w:rPr>
            </w:pPr>
            <w:r>
              <w:rPr>
                <w:rFonts w:ascii="Lato" w:hAnsi="Lato"/>
                <w:sz w:val="20"/>
                <w:szCs w:val="20"/>
              </w:rPr>
              <w:t>Uwaga nieuwzględniona</w:t>
            </w:r>
            <w:r w:rsidR="000A3A83">
              <w:rPr>
                <w:rFonts w:ascii="Lato" w:hAnsi="Lato"/>
                <w:sz w:val="20"/>
                <w:szCs w:val="20"/>
              </w:rPr>
              <w:t>.</w:t>
            </w:r>
          </w:p>
          <w:p w14:paraId="482629F8" w14:textId="77777777" w:rsidR="009A2D3C" w:rsidRDefault="009A2D3C" w:rsidP="00C9699B">
            <w:pPr>
              <w:jc w:val="both"/>
              <w:rPr>
                <w:rFonts w:ascii="Lato" w:hAnsi="Lato"/>
                <w:sz w:val="20"/>
                <w:szCs w:val="20"/>
              </w:rPr>
            </w:pPr>
            <w:r>
              <w:rPr>
                <w:rFonts w:ascii="Lato" w:hAnsi="Lato"/>
                <w:sz w:val="20"/>
                <w:szCs w:val="20"/>
              </w:rPr>
              <w:t xml:space="preserve">Wskazany przepis umożliwia również opatrzenie </w:t>
            </w:r>
            <w:proofErr w:type="spellStart"/>
            <w:r w:rsidR="001E2F6D" w:rsidRPr="001E2F6D">
              <w:rPr>
                <w:rFonts w:ascii="Lato" w:hAnsi="Lato"/>
                <w:sz w:val="20"/>
                <w:szCs w:val="20"/>
              </w:rPr>
              <w:t>odwzorowań</w:t>
            </w:r>
            <w:proofErr w:type="spellEnd"/>
            <w:r w:rsidR="001E2F6D" w:rsidRPr="001E2F6D">
              <w:rPr>
                <w:rFonts w:ascii="Lato" w:hAnsi="Lato"/>
                <w:sz w:val="20"/>
                <w:szCs w:val="20"/>
              </w:rPr>
              <w:t xml:space="preserve"> cyfrowych kwalifikowaną pieczęcią elektroniczną organu lub jednostki organizacyjnej wykonującej </w:t>
            </w:r>
            <w:r w:rsidR="001E2F6D">
              <w:rPr>
                <w:rFonts w:ascii="Lato" w:hAnsi="Lato"/>
                <w:sz w:val="20"/>
                <w:szCs w:val="20"/>
              </w:rPr>
              <w:t xml:space="preserve">to </w:t>
            </w:r>
            <w:r w:rsidR="001E2F6D" w:rsidRPr="001E2F6D">
              <w:rPr>
                <w:rFonts w:ascii="Lato" w:hAnsi="Lato"/>
                <w:sz w:val="20"/>
                <w:szCs w:val="20"/>
              </w:rPr>
              <w:t>odwzorowanie</w:t>
            </w:r>
            <w:r w:rsidR="001E2F6D">
              <w:rPr>
                <w:rFonts w:ascii="Lato" w:hAnsi="Lato"/>
                <w:sz w:val="20"/>
                <w:szCs w:val="20"/>
              </w:rPr>
              <w:t xml:space="preserve">. </w:t>
            </w:r>
            <w:r w:rsidR="00A06491">
              <w:rPr>
                <w:rFonts w:ascii="Lato" w:hAnsi="Lato"/>
                <w:sz w:val="20"/>
                <w:szCs w:val="20"/>
              </w:rPr>
              <w:t xml:space="preserve">Należy zauważyć, że pracownicy urzędu posługują się </w:t>
            </w:r>
            <w:r w:rsidR="0056734A">
              <w:rPr>
                <w:rFonts w:ascii="Lato" w:hAnsi="Lato"/>
                <w:sz w:val="20"/>
                <w:szCs w:val="20"/>
              </w:rPr>
              <w:t>kwalifikowanymi podpisami elektronicznymi również przy prowadzeniu innych czynności i zadań służbowych</w:t>
            </w:r>
            <w:r w:rsidR="00601628">
              <w:rPr>
                <w:rFonts w:ascii="Lato" w:hAnsi="Lato"/>
                <w:sz w:val="20"/>
                <w:szCs w:val="20"/>
              </w:rPr>
              <w:t xml:space="preserve">. Dane osobowe zawarte w pliku kwalifikowanego podpisu elektronicznego powinny więc podlegać tej samej ochronie co dane osobowe zawarte w innej dokumentacji </w:t>
            </w:r>
            <w:r w:rsidR="000E6FFC">
              <w:rPr>
                <w:rFonts w:ascii="Lato" w:hAnsi="Lato"/>
                <w:sz w:val="20"/>
                <w:szCs w:val="20"/>
              </w:rPr>
              <w:t>gromadzonej w jednostce organizacyjnej.</w:t>
            </w:r>
          </w:p>
          <w:p w14:paraId="5B02B65A" w14:textId="78658178" w:rsidR="000E6FFC" w:rsidRPr="00C9699B" w:rsidRDefault="000C5066" w:rsidP="00D82F98">
            <w:pPr>
              <w:jc w:val="both"/>
              <w:rPr>
                <w:rFonts w:ascii="Lato" w:hAnsi="Lato"/>
                <w:sz w:val="20"/>
                <w:szCs w:val="20"/>
              </w:rPr>
            </w:pPr>
            <w:proofErr w:type="spellStart"/>
            <w:r>
              <w:rPr>
                <w:rFonts w:ascii="Lato" w:hAnsi="Lato"/>
                <w:sz w:val="20"/>
                <w:szCs w:val="20"/>
              </w:rPr>
              <w:t>MKiDN</w:t>
            </w:r>
            <w:proofErr w:type="spellEnd"/>
            <w:r>
              <w:rPr>
                <w:rFonts w:ascii="Lato" w:hAnsi="Lato"/>
                <w:sz w:val="20"/>
                <w:szCs w:val="20"/>
              </w:rPr>
              <w:t xml:space="preserve"> </w:t>
            </w:r>
            <w:r w:rsidR="00DB073E">
              <w:rPr>
                <w:rFonts w:ascii="Lato" w:hAnsi="Lato"/>
                <w:sz w:val="20"/>
                <w:szCs w:val="20"/>
              </w:rPr>
              <w:t xml:space="preserve">przychyla się więc do opinii </w:t>
            </w:r>
            <w:r w:rsidR="00DB073E" w:rsidRPr="00DB073E">
              <w:rPr>
                <w:rFonts w:ascii="Lato" w:hAnsi="Lato"/>
                <w:sz w:val="20"/>
                <w:szCs w:val="20"/>
              </w:rPr>
              <w:t>Prezesa UODO</w:t>
            </w:r>
            <w:r w:rsidR="00DB073E">
              <w:rPr>
                <w:rFonts w:ascii="Lato" w:hAnsi="Lato"/>
                <w:sz w:val="20"/>
                <w:szCs w:val="20"/>
              </w:rPr>
              <w:t xml:space="preserve"> dotyczącej konieczności podjęcia </w:t>
            </w:r>
            <w:r w:rsidR="00DB073E" w:rsidRPr="00DB073E">
              <w:rPr>
                <w:rFonts w:ascii="Lato" w:hAnsi="Lato"/>
                <w:sz w:val="20"/>
                <w:szCs w:val="20"/>
              </w:rPr>
              <w:t xml:space="preserve">dalszych działań mających na celu dokonanie zmian w przepisach ustawy o usługach zaufania oraz identyfikacji elektronicznej w celu zagwarantowania właściwej ochrony danych osobowych użytkowników </w:t>
            </w:r>
            <w:r w:rsidR="00DB073E">
              <w:rPr>
                <w:rFonts w:ascii="Lato" w:hAnsi="Lato"/>
                <w:sz w:val="20"/>
                <w:szCs w:val="20"/>
              </w:rPr>
              <w:t xml:space="preserve">przetwarzanych w systemach teleinformatycznych </w:t>
            </w:r>
            <w:r w:rsidR="008E15B3">
              <w:rPr>
                <w:rFonts w:ascii="Lato" w:hAnsi="Lato"/>
                <w:sz w:val="20"/>
                <w:szCs w:val="20"/>
              </w:rPr>
              <w:t>funkcjonujących w administracji publicznej.</w:t>
            </w:r>
            <w:r w:rsidR="000A3A83">
              <w:rPr>
                <w:rFonts w:ascii="Lato" w:hAnsi="Lato"/>
                <w:sz w:val="20"/>
                <w:szCs w:val="20"/>
              </w:rPr>
              <w:t xml:space="preserve"> </w:t>
            </w:r>
            <w:r w:rsidR="00D82F98">
              <w:rPr>
                <w:rFonts w:ascii="Lato" w:hAnsi="Lato"/>
                <w:sz w:val="20"/>
                <w:szCs w:val="20"/>
              </w:rPr>
              <w:t>Niemniej jednak ww. m</w:t>
            </w:r>
            <w:r w:rsidR="000A3A83">
              <w:rPr>
                <w:rFonts w:ascii="Lato" w:hAnsi="Lato"/>
                <w:sz w:val="20"/>
                <w:szCs w:val="20"/>
              </w:rPr>
              <w:t>ateria wykracza poza ramy proponowanej nowelizacji ustawy o narodowym zasobie archiwalnym i archiwach.</w:t>
            </w:r>
          </w:p>
        </w:tc>
      </w:tr>
      <w:tr w:rsidR="00B86B3F" w:rsidRPr="00C9699B" w14:paraId="7813B4CE" w14:textId="77777777" w:rsidTr="0020229A">
        <w:tc>
          <w:tcPr>
            <w:tcW w:w="548" w:type="dxa"/>
          </w:tcPr>
          <w:p w14:paraId="1C90B676" w14:textId="77777777" w:rsidR="00B86B3F" w:rsidRPr="00C9699B" w:rsidRDefault="007E14A6" w:rsidP="00C9699B">
            <w:pPr>
              <w:jc w:val="both"/>
              <w:rPr>
                <w:rFonts w:ascii="Lato" w:hAnsi="Lato"/>
                <w:sz w:val="20"/>
                <w:szCs w:val="20"/>
              </w:rPr>
            </w:pPr>
            <w:r>
              <w:rPr>
                <w:rFonts w:ascii="Lato" w:hAnsi="Lato"/>
                <w:sz w:val="20"/>
                <w:szCs w:val="20"/>
              </w:rPr>
              <w:t>29</w:t>
            </w:r>
          </w:p>
        </w:tc>
        <w:tc>
          <w:tcPr>
            <w:tcW w:w="1632" w:type="dxa"/>
          </w:tcPr>
          <w:p w14:paraId="76B48788" w14:textId="77777777" w:rsidR="00B86B3F" w:rsidRPr="00C9699B" w:rsidRDefault="00B86B3F" w:rsidP="00C9699B">
            <w:pPr>
              <w:jc w:val="both"/>
              <w:rPr>
                <w:rFonts w:ascii="Lato" w:hAnsi="Lato"/>
                <w:sz w:val="20"/>
                <w:szCs w:val="20"/>
              </w:rPr>
            </w:pPr>
            <w:r w:rsidRPr="00C9699B">
              <w:rPr>
                <w:rFonts w:ascii="Lato" w:hAnsi="Lato"/>
                <w:sz w:val="20"/>
                <w:szCs w:val="20"/>
              </w:rPr>
              <w:t>Prezes Urzędu Ochrony Danych Osobowych</w:t>
            </w:r>
          </w:p>
        </w:tc>
        <w:tc>
          <w:tcPr>
            <w:tcW w:w="1741" w:type="dxa"/>
          </w:tcPr>
          <w:p w14:paraId="06C0753B" w14:textId="52F48D55" w:rsidR="00B86B3F" w:rsidRPr="00C9699B" w:rsidRDefault="003E3AD8" w:rsidP="00C9699B">
            <w:pPr>
              <w:jc w:val="both"/>
              <w:rPr>
                <w:rFonts w:ascii="Lato" w:hAnsi="Lato"/>
                <w:sz w:val="20"/>
                <w:szCs w:val="20"/>
              </w:rPr>
            </w:pPr>
            <w:r>
              <w:rPr>
                <w:rFonts w:ascii="Lato" w:hAnsi="Lato"/>
                <w:sz w:val="20"/>
                <w:szCs w:val="20"/>
              </w:rPr>
              <w:t>Art. 1 pkt 2 lit. b projektu w zakresie</w:t>
            </w:r>
            <w:r w:rsidRPr="00C9699B">
              <w:rPr>
                <w:rFonts w:ascii="Lato" w:hAnsi="Lato"/>
                <w:sz w:val="20"/>
                <w:szCs w:val="20"/>
              </w:rPr>
              <w:t xml:space="preserve"> </w:t>
            </w:r>
            <w:r w:rsidR="00BE2D2A">
              <w:rPr>
                <w:rFonts w:ascii="Lato" w:hAnsi="Lato"/>
                <w:sz w:val="20"/>
                <w:szCs w:val="20"/>
              </w:rPr>
              <w:t xml:space="preserve">art. </w:t>
            </w:r>
            <w:r w:rsidR="00B86B3F" w:rsidRPr="00C9699B">
              <w:rPr>
                <w:rFonts w:ascii="Lato" w:hAnsi="Lato"/>
                <w:sz w:val="20"/>
                <w:szCs w:val="20"/>
              </w:rPr>
              <w:t>6 ust. 1g pkt 16</w:t>
            </w:r>
          </w:p>
        </w:tc>
        <w:tc>
          <w:tcPr>
            <w:tcW w:w="2916" w:type="dxa"/>
          </w:tcPr>
          <w:p w14:paraId="205DFFA0" w14:textId="77777777" w:rsidR="00B86B3F" w:rsidRPr="00C9699B" w:rsidRDefault="00B86B3F" w:rsidP="00C9699B">
            <w:pPr>
              <w:jc w:val="both"/>
              <w:rPr>
                <w:rFonts w:ascii="Lato" w:hAnsi="Lato"/>
                <w:sz w:val="20"/>
                <w:szCs w:val="20"/>
              </w:rPr>
            </w:pPr>
            <w:r w:rsidRPr="00C9699B">
              <w:rPr>
                <w:rFonts w:ascii="Lato" w:hAnsi="Lato"/>
                <w:sz w:val="20"/>
                <w:szCs w:val="20"/>
              </w:rPr>
              <w:t>Projektodawca przewiduje w art. 6 ust. 1g pkt 16 projektu, że system informatyczny zapewnia ochronę przetwarzanych danych osobowych znajdujących się w zgromadzonych dokumentach, zgodnie z rozporządzeniem 2016/679.</w:t>
            </w:r>
          </w:p>
        </w:tc>
        <w:tc>
          <w:tcPr>
            <w:tcW w:w="4850" w:type="dxa"/>
          </w:tcPr>
          <w:p w14:paraId="51245086" w14:textId="77777777" w:rsidR="00B86B3F" w:rsidRPr="00C9699B" w:rsidRDefault="00B86B3F" w:rsidP="00C9699B">
            <w:pPr>
              <w:jc w:val="both"/>
              <w:rPr>
                <w:rFonts w:ascii="Lato" w:hAnsi="Lato"/>
                <w:sz w:val="20"/>
                <w:szCs w:val="20"/>
              </w:rPr>
            </w:pPr>
            <w:r w:rsidRPr="00C9699B">
              <w:rPr>
                <w:rFonts w:ascii="Lato" w:hAnsi="Lato"/>
                <w:sz w:val="20"/>
                <w:szCs w:val="20"/>
              </w:rPr>
              <w:t>Należy podkreślić, że w myśl przepisów ogólnego rozporządzenia o ochronie danych, w tym jego art. 5 ust. 2, to nie system, ale administrator danych jest odpowiedzialny za przestrzeganie przepisów rozporządzenia</w:t>
            </w:r>
            <w:r w:rsidR="00481D3F">
              <w:rPr>
                <w:rFonts w:ascii="Lato" w:hAnsi="Lato"/>
                <w:sz w:val="20"/>
                <w:szCs w:val="20"/>
              </w:rPr>
              <w:t xml:space="preserve"> UE</w:t>
            </w:r>
            <w:r w:rsidRPr="00C9699B">
              <w:rPr>
                <w:rFonts w:ascii="Lato" w:hAnsi="Lato"/>
                <w:sz w:val="20"/>
                <w:szCs w:val="20"/>
              </w:rPr>
              <w:t xml:space="preserve"> 2016/679 i musi być w stanie wykazać ich przestrzeganie (zasada rozliczalności). Projekt powinien zatem zapewnić regulacje odpowiednio do ról i udziału w przetwarzaniu danych, co jest kluczowe z punktu widzenia zasady rozliczalności. Przetwarzanie danych osobowych w systemie informatycznym powinno zatem wiązać się z precyzyjnie i odpowiednio do działań realnie podejmowanych określonym statusem podmiotów odpowiedzianych za to przetwarzanie. W tym zakresie należy mieć na uwadze Wytyczne EROD </w:t>
            </w:r>
            <w:r w:rsidRPr="00C9699B">
              <w:rPr>
                <w:rFonts w:ascii="Lato" w:hAnsi="Lato"/>
                <w:sz w:val="20"/>
                <w:szCs w:val="20"/>
              </w:rPr>
              <w:lastRenderedPageBreak/>
              <w:t>07/2020 dotyczące pojęć administratora i podmiotu przetwarzającego zawartych w RODO.</w:t>
            </w:r>
          </w:p>
          <w:p w14:paraId="793215BE" w14:textId="77777777" w:rsidR="00B86B3F" w:rsidRPr="00C9699B" w:rsidRDefault="00B86B3F" w:rsidP="00C9699B">
            <w:pPr>
              <w:jc w:val="both"/>
              <w:rPr>
                <w:rFonts w:ascii="Lato" w:hAnsi="Lato"/>
                <w:sz w:val="20"/>
                <w:szCs w:val="20"/>
              </w:rPr>
            </w:pPr>
          </w:p>
          <w:p w14:paraId="11791DE7" w14:textId="77777777" w:rsidR="00B86B3F" w:rsidRPr="00C9699B" w:rsidRDefault="00B86B3F" w:rsidP="00C9699B">
            <w:pPr>
              <w:jc w:val="both"/>
              <w:rPr>
                <w:rFonts w:ascii="Lato" w:hAnsi="Lato"/>
                <w:sz w:val="20"/>
                <w:szCs w:val="20"/>
              </w:rPr>
            </w:pPr>
            <w:r w:rsidRPr="00C9699B">
              <w:rPr>
                <w:rFonts w:ascii="Lato" w:hAnsi="Lato"/>
                <w:sz w:val="20"/>
                <w:szCs w:val="20"/>
              </w:rPr>
              <w:t xml:space="preserve">Powinny być także precyzyjnie określone zadania, prawa i obowiązki związane z przetwarzaniem danych osobowych, tak, aby można było dokonać analizy, co do przetwarzania przez administratora / </w:t>
            </w:r>
            <w:proofErr w:type="spellStart"/>
            <w:r w:rsidRPr="00C9699B">
              <w:rPr>
                <w:rFonts w:ascii="Lato" w:hAnsi="Lato"/>
                <w:sz w:val="20"/>
                <w:szCs w:val="20"/>
              </w:rPr>
              <w:t>współadministratorów</w:t>
            </w:r>
            <w:proofErr w:type="spellEnd"/>
            <w:r w:rsidRPr="00C9699B">
              <w:rPr>
                <w:rFonts w:ascii="Lato" w:hAnsi="Lato"/>
                <w:sz w:val="20"/>
                <w:szCs w:val="20"/>
              </w:rPr>
              <w:t>, czy przez podmioty przetwarzające (powierzenie ustawowe). Ustalenie ról w procesie przetwarzania danych osobowych ma kluczowe znaczenie z punktu widzenia odpowiedzialności za stan realizacji obowiązków wynikających z przepisów o ochronie danych osobowych.</w:t>
            </w:r>
          </w:p>
          <w:p w14:paraId="6E7CCE67" w14:textId="77777777" w:rsidR="00B86B3F" w:rsidRPr="00C9699B" w:rsidRDefault="00B86B3F" w:rsidP="00C9699B">
            <w:pPr>
              <w:jc w:val="both"/>
              <w:rPr>
                <w:rFonts w:ascii="Lato" w:hAnsi="Lato"/>
                <w:sz w:val="20"/>
                <w:szCs w:val="20"/>
              </w:rPr>
            </w:pPr>
          </w:p>
          <w:p w14:paraId="45073B0E" w14:textId="77777777" w:rsidR="00B86B3F" w:rsidRPr="00C9699B" w:rsidRDefault="00B86B3F" w:rsidP="00C9699B">
            <w:pPr>
              <w:jc w:val="both"/>
              <w:rPr>
                <w:rFonts w:ascii="Lato" w:hAnsi="Lato"/>
                <w:sz w:val="20"/>
                <w:szCs w:val="20"/>
              </w:rPr>
            </w:pPr>
            <w:r w:rsidRPr="00C9699B">
              <w:rPr>
                <w:rFonts w:ascii="Lato" w:hAnsi="Lato"/>
                <w:sz w:val="20"/>
                <w:szCs w:val="20"/>
              </w:rPr>
              <w:t>Trzeba przy tym podkreślić konieczność przyjęcia właściwych regulacji kształtujących sposób, zakres i formę partycypacji podmiotów zewnętrznych dla realizacji procesów przetwarzania danych w systemie (uwzględniających wymogi art. 28 ust. 3 rozporządzenia 2016/679 (np. w przypadku dostawców dalszych usług, w tym także usług chmurowych).</w:t>
            </w:r>
          </w:p>
          <w:p w14:paraId="417168D2" w14:textId="77777777" w:rsidR="00B86B3F" w:rsidRPr="00C9699B" w:rsidRDefault="00B86B3F" w:rsidP="00C9699B">
            <w:pPr>
              <w:jc w:val="both"/>
              <w:rPr>
                <w:rFonts w:ascii="Lato" w:hAnsi="Lato"/>
                <w:sz w:val="20"/>
                <w:szCs w:val="20"/>
              </w:rPr>
            </w:pPr>
          </w:p>
          <w:p w14:paraId="36CF06DF" w14:textId="77777777" w:rsidR="00B86B3F" w:rsidRPr="00C9699B" w:rsidRDefault="00B86B3F" w:rsidP="00C9699B">
            <w:pPr>
              <w:jc w:val="both"/>
              <w:rPr>
                <w:rFonts w:ascii="Lato" w:hAnsi="Lato"/>
                <w:sz w:val="20"/>
                <w:szCs w:val="20"/>
              </w:rPr>
            </w:pPr>
            <w:r w:rsidRPr="00C9699B">
              <w:rPr>
                <w:rFonts w:ascii="Lato" w:hAnsi="Lato"/>
                <w:sz w:val="20"/>
                <w:szCs w:val="20"/>
              </w:rPr>
              <w:t>W tym kontekście należy przypomnieć, że z art. 5 ust. 1 lit. a rozporządzenia 2016/679 oraz z motywu 41 rozporządzenia 2016/679 wynika, że podstawa prawna lub akt prawny będący podstawą do przetwarzania danych osobowych powinny być jasne i precyzyjne, a ich zastosowanie przewidywalne dla osób im podlegających – jak wymaga tego orzecznictwo Trybunału Sprawiedliwości Unii Europejskiej i Europejskiego Trybunału Praw Człowieka. Ponadto, zgodnie z art. 6 ust. 3 rozporządzenia 2016/679 podstawa przetwarzania, o której mowa w ust. 1 lit. c) i e), musi być określona w prawie Unii lub w prawie państwa członkowskiego, któremu podlega administrator.</w:t>
            </w:r>
          </w:p>
          <w:p w14:paraId="3F4776E6" w14:textId="77777777" w:rsidR="00B86B3F" w:rsidRPr="00C9699B" w:rsidRDefault="00B86B3F" w:rsidP="00C9699B">
            <w:pPr>
              <w:jc w:val="both"/>
              <w:rPr>
                <w:rFonts w:ascii="Lato" w:hAnsi="Lato"/>
                <w:sz w:val="20"/>
                <w:szCs w:val="20"/>
              </w:rPr>
            </w:pPr>
          </w:p>
          <w:p w14:paraId="33A91FE2" w14:textId="77777777" w:rsidR="00B86B3F" w:rsidRPr="00C9699B" w:rsidRDefault="00B86B3F" w:rsidP="00C9699B">
            <w:pPr>
              <w:jc w:val="both"/>
              <w:rPr>
                <w:rFonts w:ascii="Lato" w:hAnsi="Lato"/>
                <w:sz w:val="20"/>
                <w:szCs w:val="20"/>
              </w:rPr>
            </w:pPr>
          </w:p>
        </w:tc>
        <w:tc>
          <w:tcPr>
            <w:tcW w:w="4043" w:type="dxa"/>
          </w:tcPr>
          <w:p w14:paraId="12460CA3" w14:textId="31F8A894" w:rsidR="00931602" w:rsidRDefault="009E4EBD" w:rsidP="00C9699B">
            <w:pPr>
              <w:jc w:val="both"/>
              <w:rPr>
                <w:rFonts w:ascii="Lato" w:hAnsi="Lato"/>
                <w:sz w:val="20"/>
                <w:szCs w:val="20"/>
              </w:rPr>
            </w:pPr>
            <w:r>
              <w:rPr>
                <w:rFonts w:ascii="Lato" w:hAnsi="Lato"/>
                <w:sz w:val="20"/>
                <w:szCs w:val="20"/>
              </w:rPr>
              <w:lastRenderedPageBreak/>
              <w:t>Uwaga nieuwzględniona</w:t>
            </w:r>
            <w:r w:rsidR="005250A9">
              <w:rPr>
                <w:rFonts w:ascii="Lato" w:hAnsi="Lato"/>
                <w:sz w:val="20"/>
                <w:szCs w:val="20"/>
              </w:rPr>
              <w:t>.</w:t>
            </w:r>
          </w:p>
          <w:p w14:paraId="4541BE70" w14:textId="1DA62BAE" w:rsidR="00BE2D2A" w:rsidRDefault="00BE2D2A" w:rsidP="00C9699B">
            <w:pPr>
              <w:jc w:val="both"/>
              <w:rPr>
                <w:rFonts w:ascii="Lato" w:hAnsi="Lato"/>
                <w:sz w:val="20"/>
                <w:szCs w:val="20"/>
              </w:rPr>
            </w:pPr>
            <w:r w:rsidRPr="00490964">
              <w:rPr>
                <w:rFonts w:ascii="Lato" w:hAnsi="Lato"/>
                <w:sz w:val="20"/>
                <w:szCs w:val="20"/>
              </w:rPr>
              <w:t xml:space="preserve">W wyniku zmian wprowadzonych do projektu ustawy kwestie poruszone w tej uwadze są obecnie uregulowane w art. 6 ust. </w:t>
            </w:r>
            <w:r w:rsidR="00643F32">
              <w:rPr>
                <w:rFonts w:ascii="Lato" w:hAnsi="Lato"/>
                <w:sz w:val="20"/>
                <w:szCs w:val="20"/>
              </w:rPr>
              <w:t xml:space="preserve">1a </w:t>
            </w:r>
            <w:r w:rsidRPr="00490964">
              <w:rPr>
                <w:rFonts w:ascii="Lato" w:hAnsi="Lato"/>
                <w:sz w:val="20"/>
                <w:szCs w:val="20"/>
              </w:rPr>
              <w:t>zaktualizowanej wersji projektu ustawy.</w:t>
            </w:r>
          </w:p>
          <w:p w14:paraId="73C60696" w14:textId="45E03443" w:rsidR="00B86B3F" w:rsidRDefault="009E4EBD" w:rsidP="00C9699B">
            <w:pPr>
              <w:jc w:val="both"/>
              <w:rPr>
                <w:rFonts w:ascii="Lato" w:hAnsi="Lato"/>
                <w:sz w:val="20"/>
                <w:szCs w:val="20"/>
              </w:rPr>
            </w:pPr>
            <w:r>
              <w:rPr>
                <w:rFonts w:ascii="Lato" w:hAnsi="Lato"/>
                <w:sz w:val="20"/>
                <w:szCs w:val="20"/>
              </w:rPr>
              <w:t>Cytowany p</w:t>
            </w:r>
            <w:r w:rsidR="00980405">
              <w:rPr>
                <w:rFonts w:ascii="Lato" w:hAnsi="Lato"/>
                <w:sz w:val="20"/>
                <w:szCs w:val="20"/>
              </w:rPr>
              <w:t xml:space="preserve">rzepis dotyczy </w:t>
            </w:r>
            <w:r w:rsidR="005250A9">
              <w:rPr>
                <w:rFonts w:ascii="Lato" w:hAnsi="Lato"/>
                <w:sz w:val="20"/>
                <w:szCs w:val="20"/>
              </w:rPr>
              <w:t xml:space="preserve">obowiązku </w:t>
            </w:r>
            <w:r w:rsidR="009157F9">
              <w:rPr>
                <w:rFonts w:ascii="Lato" w:hAnsi="Lato"/>
                <w:sz w:val="20"/>
                <w:szCs w:val="20"/>
              </w:rPr>
              <w:t>zapewnienia wymagań technicznych</w:t>
            </w:r>
            <w:r w:rsidR="000A3A83">
              <w:rPr>
                <w:rFonts w:ascii="Lato" w:hAnsi="Lato"/>
                <w:sz w:val="20"/>
                <w:szCs w:val="20"/>
              </w:rPr>
              <w:t>,</w:t>
            </w:r>
            <w:r w:rsidR="009157F9">
              <w:rPr>
                <w:rFonts w:ascii="Lato" w:hAnsi="Lato"/>
                <w:sz w:val="20"/>
                <w:szCs w:val="20"/>
              </w:rPr>
              <w:t xml:space="preserve"> </w:t>
            </w:r>
            <w:r w:rsidR="009A71BC">
              <w:rPr>
                <w:rFonts w:ascii="Lato" w:hAnsi="Lato"/>
                <w:sz w:val="20"/>
                <w:szCs w:val="20"/>
              </w:rPr>
              <w:t xml:space="preserve">jakie powinien </w:t>
            </w:r>
            <w:r w:rsidR="00DD20A8">
              <w:rPr>
                <w:rFonts w:ascii="Lato" w:hAnsi="Lato"/>
                <w:sz w:val="20"/>
                <w:szCs w:val="20"/>
              </w:rPr>
              <w:t>spełniać dany system teleinformatyczny</w:t>
            </w:r>
            <w:r w:rsidR="009157F9">
              <w:rPr>
                <w:rFonts w:ascii="Lato" w:hAnsi="Lato"/>
                <w:sz w:val="20"/>
                <w:szCs w:val="20"/>
              </w:rPr>
              <w:t xml:space="preserve"> więc konieczności wdrożenia</w:t>
            </w:r>
            <w:r w:rsidR="00DD20A8">
              <w:rPr>
                <w:rFonts w:ascii="Lato" w:hAnsi="Lato"/>
                <w:sz w:val="20"/>
                <w:szCs w:val="20"/>
              </w:rPr>
              <w:t xml:space="preserve"> w nim</w:t>
            </w:r>
            <w:r w:rsidR="009157F9">
              <w:rPr>
                <w:rFonts w:ascii="Lato" w:hAnsi="Lato"/>
                <w:sz w:val="20"/>
                <w:szCs w:val="20"/>
              </w:rPr>
              <w:t xml:space="preserve"> odpowiednich funkcjonalności, które </w:t>
            </w:r>
            <w:r w:rsidR="0037012E">
              <w:rPr>
                <w:rFonts w:ascii="Lato" w:hAnsi="Lato"/>
                <w:sz w:val="20"/>
                <w:szCs w:val="20"/>
              </w:rPr>
              <w:t xml:space="preserve">umożliwią administratorowi danych przestrzeganie przepisów </w:t>
            </w:r>
            <w:r w:rsidR="006E165C" w:rsidRPr="006E165C">
              <w:rPr>
                <w:rFonts w:ascii="Lato" w:hAnsi="Lato"/>
                <w:sz w:val="20"/>
                <w:szCs w:val="20"/>
              </w:rPr>
              <w:t>rozporządzenia UE 2016/679</w:t>
            </w:r>
            <w:r w:rsidR="006E165C">
              <w:rPr>
                <w:rFonts w:ascii="Lato" w:hAnsi="Lato"/>
                <w:sz w:val="20"/>
                <w:szCs w:val="20"/>
              </w:rPr>
              <w:t xml:space="preserve"> i możliwość ich rozliczalności. </w:t>
            </w:r>
          </w:p>
          <w:p w14:paraId="1A524200" w14:textId="2F232690" w:rsidR="00EF497B" w:rsidRDefault="00EF497B" w:rsidP="00C9699B">
            <w:pPr>
              <w:jc w:val="both"/>
              <w:rPr>
                <w:rFonts w:ascii="Lato" w:hAnsi="Lato"/>
                <w:sz w:val="20"/>
                <w:szCs w:val="20"/>
              </w:rPr>
            </w:pPr>
            <w:r>
              <w:rPr>
                <w:rFonts w:ascii="Lato" w:hAnsi="Lato"/>
                <w:sz w:val="20"/>
                <w:szCs w:val="20"/>
              </w:rPr>
              <w:lastRenderedPageBreak/>
              <w:t xml:space="preserve">Funkcjonalności te powinny </w:t>
            </w:r>
            <w:r w:rsidR="005250A9">
              <w:rPr>
                <w:rFonts w:ascii="Lato" w:hAnsi="Lato"/>
                <w:sz w:val="20"/>
                <w:szCs w:val="20"/>
              </w:rPr>
              <w:t>być</w:t>
            </w:r>
            <w:r>
              <w:rPr>
                <w:rFonts w:ascii="Lato" w:hAnsi="Lato"/>
                <w:sz w:val="20"/>
                <w:szCs w:val="20"/>
              </w:rPr>
              <w:t xml:space="preserve"> zgodne z odpowiednimi wytycznymi i regulacjami prawnymi</w:t>
            </w:r>
            <w:r w:rsidR="000A3A83">
              <w:rPr>
                <w:rFonts w:ascii="Lato" w:hAnsi="Lato"/>
                <w:sz w:val="20"/>
                <w:szCs w:val="20"/>
              </w:rPr>
              <w:t>,</w:t>
            </w:r>
            <w:r>
              <w:rPr>
                <w:rFonts w:ascii="Lato" w:hAnsi="Lato"/>
                <w:sz w:val="20"/>
                <w:szCs w:val="20"/>
              </w:rPr>
              <w:t xml:space="preserve"> jakie w tym zakresie obowiązują </w:t>
            </w:r>
            <w:r w:rsidR="000A3A83">
              <w:rPr>
                <w:rFonts w:ascii="Lato" w:hAnsi="Lato"/>
                <w:sz w:val="20"/>
                <w:szCs w:val="20"/>
              </w:rPr>
              <w:t>na mocy</w:t>
            </w:r>
            <w:r>
              <w:rPr>
                <w:rFonts w:ascii="Lato" w:hAnsi="Lato"/>
                <w:sz w:val="20"/>
                <w:szCs w:val="20"/>
              </w:rPr>
              <w:t xml:space="preserve"> innych </w:t>
            </w:r>
            <w:r w:rsidR="005250A9">
              <w:rPr>
                <w:rFonts w:ascii="Lato" w:hAnsi="Lato"/>
                <w:sz w:val="20"/>
                <w:szCs w:val="20"/>
              </w:rPr>
              <w:t>przepis</w:t>
            </w:r>
            <w:r w:rsidR="000A3A83">
              <w:rPr>
                <w:rFonts w:ascii="Lato" w:hAnsi="Lato"/>
                <w:sz w:val="20"/>
                <w:szCs w:val="20"/>
              </w:rPr>
              <w:t>ów</w:t>
            </w:r>
            <w:r w:rsidR="005250A9">
              <w:rPr>
                <w:rFonts w:ascii="Lato" w:hAnsi="Lato"/>
                <w:sz w:val="20"/>
                <w:szCs w:val="20"/>
              </w:rPr>
              <w:t xml:space="preserve"> prawa</w:t>
            </w:r>
            <w:r>
              <w:rPr>
                <w:rFonts w:ascii="Lato" w:hAnsi="Lato"/>
                <w:sz w:val="20"/>
                <w:szCs w:val="20"/>
              </w:rPr>
              <w:t>.</w:t>
            </w:r>
          </w:p>
          <w:p w14:paraId="2B5CD996" w14:textId="77777777" w:rsidR="000A3A83" w:rsidRDefault="000A3A83" w:rsidP="00C9699B">
            <w:pPr>
              <w:jc w:val="both"/>
              <w:rPr>
                <w:rFonts w:ascii="Lato" w:hAnsi="Lato"/>
                <w:sz w:val="20"/>
                <w:szCs w:val="20"/>
              </w:rPr>
            </w:pPr>
          </w:p>
          <w:p w14:paraId="7A390221" w14:textId="38867679" w:rsidR="000A3A83" w:rsidRPr="00C9699B" w:rsidRDefault="000A3A83" w:rsidP="00643F32">
            <w:pPr>
              <w:jc w:val="both"/>
              <w:rPr>
                <w:rFonts w:ascii="Lato" w:hAnsi="Lato"/>
                <w:sz w:val="20"/>
                <w:szCs w:val="20"/>
              </w:rPr>
            </w:pPr>
            <w:r>
              <w:rPr>
                <w:rFonts w:ascii="Lato" w:hAnsi="Lato"/>
                <w:sz w:val="20"/>
                <w:szCs w:val="20"/>
              </w:rPr>
              <w:t xml:space="preserve">      Ponadto </w:t>
            </w:r>
            <w:r w:rsidR="00643F32">
              <w:rPr>
                <w:rFonts w:ascii="Lato" w:hAnsi="Lato"/>
                <w:sz w:val="20"/>
                <w:szCs w:val="20"/>
              </w:rPr>
              <w:t xml:space="preserve">wskazuję, że w zaktualizowanej wersji projektu ustawy </w:t>
            </w:r>
            <w:r w:rsidR="002D5AB1">
              <w:rPr>
                <w:rFonts w:ascii="Lato" w:hAnsi="Lato"/>
                <w:sz w:val="20"/>
                <w:szCs w:val="20"/>
              </w:rPr>
              <w:t>w</w:t>
            </w:r>
            <w:r>
              <w:rPr>
                <w:rFonts w:ascii="Lato" w:hAnsi="Lato"/>
                <w:sz w:val="20"/>
                <w:szCs w:val="20"/>
              </w:rPr>
              <w:t xml:space="preserve"> art. 6 ust. 1</w:t>
            </w:r>
            <w:r w:rsidR="008632A3">
              <w:rPr>
                <w:rFonts w:ascii="Lato" w:hAnsi="Lato"/>
                <w:sz w:val="20"/>
                <w:szCs w:val="20"/>
              </w:rPr>
              <w:t>a</w:t>
            </w:r>
            <w:r>
              <w:rPr>
                <w:rFonts w:ascii="Lato" w:hAnsi="Lato"/>
                <w:sz w:val="20"/>
                <w:szCs w:val="20"/>
              </w:rPr>
              <w:t xml:space="preserve"> pkt 1</w:t>
            </w:r>
            <w:r w:rsidR="00643F32">
              <w:rPr>
                <w:rFonts w:ascii="Lato" w:hAnsi="Lato"/>
                <w:sz w:val="20"/>
                <w:szCs w:val="20"/>
              </w:rPr>
              <w:t>7</w:t>
            </w:r>
            <w:r>
              <w:rPr>
                <w:rFonts w:ascii="Lato" w:hAnsi="Lato"/>
                <w:sz w:val="20"/>
                <w:szCs w:val="20"/>
              </w:rPr>
              <w:t xml:space="preserve"> </w:t>
            </w:r>
            <w:r w:rsidR="00643F32">
              <w:rPr>
                <w:rFonts w:ascii="Lato" w:hAnsi="Lato"/>
                <w:sz w:val="20"/>
                <w:szCs w:val="20"/>
              </w:rPr>
              <w:t>wskazane jest</w:t>
            </w:r>
            <w:r w:rsidR="002D5AB1">
              <w:rPr>
                <w:rFonts w:ascii="Lato" w:hAnsi="Lato"/>
                <w:sz w:val="20"/>
                <w:szCs w:val="20"/>
              </w:rPr>
              <w:t>, że</w:t>
            </w:r>
            <w:r w:rsidR="00643F32">
              <w:rPr>
                <w:rFonts w:ascii="Lato" w:hAnsi="Lato"/>
                <w:sz w:val="20"/>
                <w:szCs w:val="20"/>
              </w:rPr>
              <w:t xml:space="preserve"> omawiany system teleinformatyczny</w:t>
            </w:r>
            <w:r w:rsidR="002D5AB1">
              <w:rPr>
                <w:rFonts w:ascii="Lato" w:hAnsi="Lato"/>
                <w:sz w:val="20"/>
                <w:szCs w:val="20"/>
              </w:rPr>
              <w:t xml:space="preserve"> „zapewnia ochronę przetwarzanych danych osobowych</w:t>
            </w:r>
            <w:r w:rsidR="00643F32">
              <w:rPr>
                <w:rFonts w:ascii="Lato" w:hAnsi="Lato"/>
                <w:sz w:val="20"/>
                <w:szCs w:val="20"/>
              </w:rPr>
              <w:t>…”</w:t>
            </w:r>
            <w:r w:rsidR="002D5AB1">
              <w:rPr>
                <w:rFonts w:ascii="Lato" w:hAnsi="Lato"/>
                <w:sz w:val="20"/>
                <w:szCs w:val="20"/>
              </w:rPr>
              <w:t>, więc system nie został wskazany jako odpowiedzialny za przestrzeganie przepisów rozporządzenia UE 2016/679, lecz jako narzędzie podmiotu prowadzącego postępowanie.</w:t>
            </w:r>
          </w:p>
        </w:tc>
      </w:tr>
      <w:tr w:rsidR="00B86B3F" w:rsidRPr="00C9699B" w14:paraId="2DCADDCD" w14:textId="77777777" w:rsidTr="0020229A">
        <w:tc>
          <w:tcPr>
            <w:tcW w:w="548" w:type="dxa"/>
          </w:tcPr>
          <w:p w14:paraId="270C36C0" w14:textId="77777777" w:rsidR="00B86B3F" w:rsidRPr="00C9699B" w:rsidRDefault="007E14A6" w:rsidP="00C9699B">
            <w:pPr>
              <w:jc w:val="both"/>
              <w:rPr>
                <w:rFonts w:ascii="Lato" w:hAnsi="Lato"/>
                <w:sz w:val="20"/>
                <w:szCs w:val="20"/>
              </w:rPr>
            </w:pPr>
            <w:r>
              <w:rPr>
                <w:rFonts w:ascii="Lato" w:hAnsi="Lato"/>
                <w:sz w:val="20"/>
                <w:szCs w:val="20"/>
              </w:rPr>
              <w:lastRenderedPageBreak/>
              <w:t>30</w:t>
            </w:r>
          </w:p>
        </w:tc>
        <w:tc>
          <w:tcPr>
            <w:tcW w:w="1632" w:type="dxa"/>
          </w:tcPr>
          <w:p w14:paraId="1A9D3D97" w14:textId="77777777" w:rsidR="00B86B3F" w:rsidRPr="00C9699B" w:rsidRDefault="00B86B3F" w:rsidP="00C9699B">
            <w:pPr>
              <w:jc w:val="both"/>
              <w:rPr>
                <w:rFonts w:ascii="Lato" w:hAnsi="Lato" w:cs="Calibri"/>
                <w:sz w:val="20"/>
                <w:szCs w:val="20"/>
              </w:rPr>
            </w:pPr>
            <w:r w:rsidRPr="00C9699B">
              <w:rPr>
                <w:rFonts w:ascii="Lato" w:hAnsi="Lato"/>
                <w:sz w:val="20"/>
                <w:szCs w:val="20"/>
              </w:rPr>
              <w:t>Prezes Urzędu Ochrony Danych Osobowych</w:t>
            </w:r>
          </w:p>
        </w:tc>
        <w:tc>
          <w:tcPr>
            <w:tcW w:w="1741" w:type="dxa"/>
          </w:tcPr>
          <w:p w14:paraId="1D509B88" w14:textId="120FDC40" w:rsidR="00B86B3F" w:rsidRPr="00C9699B" w:rsidRDefault="005843C7" w:rsidP="005843C7">
            <w:pPr>
              <w:jc w:val="both"/>
              <w:rPr>
                <w:rFonts w:ascii="Lato" w:hAnsi="Lato"/>
                <w:sz w:val="20"/>
                <w:szCs w:val="20"/>
              </w:rPr>
            </w:pPr>
            <w:r>
              <w:rPr>
                <w:rFonts w:ascii="Lato" w:hAnsi="Lato"/>
                <w:sz w:val="20"/>
                <w:szCs w:val="20"/>
              </w:rPr>
              <w:t>Art. 1 pkt 2 lit. b projektu w zakresie</w:t>
            </w:r>
            <w:r w:rsidRPr="00C9699B">
              <w:rPr>
                <w:rFonts w:ascii="Lato" w:hAnsi="Lato"/>
                <w:sz w:val="20"/>
                <w:szCs w:val="20"/>
              </w:rPr>
              <w:t xml:space="preserve"> </w:t>
            </w:r>
            <w:r w:rsidR="00B86B3F" w:rsidRPr="00C9699B">
              <w:rPr>
                <w:rFonts w:ascii="Lato" w:hAnsi="Lato"/>
                <w:sz w:val="20"/>
                <w:szCs w:val="20"/>
              </w:rPr>
              <w:t xml:space="preserve">art. 6 </w:t>
            </w:r>
            <w:r w:rsidR="00B86B3F" w:rsidRPr="00C9699B">
              <w:rPr>
                <w:rFonts w:ascii="Lato" w:hAnsi="Lato"/>
                <w:sz w:val="20"/>
                <w:szCs w:val="20"/>
              </w:rPr>
              <w:lastRenderedPageBreak/>
              <w:t xml:space="preserve">ust. 1g pkt 13e oraz pkt 14 </w:t>
            </w:r>
          </w:p>
        </w:tc>
        <w:tc>
          <w:tcPr>
            <w:tcW w:w="2916" w:type="dxa"/>
          </w:tcPr>
          <w:p w14:paraId="386B636F" w14:textId="77777777" w:rsidR="00B86B3F" w:rsidRPr="00C9699B" w:rsidRDefault="00481D3F" w:rsidP="00481D3F">
            <w:pPr>
              <w:jc w:val="both"/>
              <w:rPr>
                <w:rFonts w:ascii="Lato" w:hAnsi="Lato"/>
                <w:sz w:val="20"/>
                <w:szCs w:val="20"/>
              </w:rPr>
            </w:pPr>
            <w:r>
              <w:rPr>
                <w:rFonts w:ascii="Lato" w:hAnsi="Lato"/>
                <w:sz w:val="20"/>
                <w:szCs w:val="20"/>
              </w:rPr>
              <w:lastRenderedPageBreak/>
              <w:t xml:space="preserve">Należy </w:t>
            </w:r>
            <w:r w:rsidR="00B86B3F" w:rsidRPr="00C9699B">
              <w:rPr>
                <w:rFonts w:ascii="Lato" w:hAnsi="Lato"/>
                <w:sz w:val="20"/>
                <w:szCs w:val="20"/>
              </w:rPr>
              <w:t xml:space="preserve">zauważyć, jak wynika z art. 6 ust. 1g pkt 13e oraz pkt 14 projektu, że system umożliwia przesyłanie </w:t>
            </w:r>
            <w:r w:rsidR="00B86B3F" w:rsidRPr="00C9699B">
              <w:rPr>
                <w:rFonts w:ascii="Lato" w:hAnsi="Lato"/>
                <w:sz w:val="20"/>
                <w:szCs w:val="20"/>
              </w:rPr>
              <w:lastRenderedPageBreak/>
              <w:t>dokumentów do innych systemów teleinformatycznych, w szczególności przez eksport dokumentów (zob. też art. 6 ust. 1zh). Projektodawca nie określa jednak warunków przekazywania / udostępniania danych przez administratora za pomocą systemu, w tym konieczności zapewnienia w uzasadnionych przypadkach ochrony danych osobowych, zapewnienia poufności informacji ze względu na tajemnicę prawnie chronioną (handlową, zawodową, przedsiębiorstwa, statystyczną), czy ochronę praw osób trzecich (np. praw własności intelektualnej).</w:t>
            </w:r>
          </w:p>
        </w:tc>
        <w:tc>
          <w:tcPr>
            <w:tcW w:w="4850" w:type="dxa"/>
          </w:tcPr>
          <w:p w14:paraId="0AD2678E" w14:textId="77777777" w:rsidR="00B86B3F" w:rsidRPr="00C9699B" w:rsidRDefault="00B86B3F" w:rsidP="00C9699B">
            <w:pPr>
              <w:jc w:val="both"/>
              <w:rPr>
                <w:rFonts w:ascii="Lato" w:hAnsi="Lato"/>
                <w:sz w:val="20"/>
                <w:szCs w:val="20"/>
              </w:rPr>
            </w:pPr>
            <w:r w:rsidRPr="00C9699B">
              <w:rPr>
                <w:rFonts w:ascii="Lato" w:hAnsi="Lato"/>
                <w:sz w:val="20"/>
                <w:szCs w:val="20"/>
              </w:rPr>
              <w:lastRenderedPageBreak/>
              <w:t xml:space="preserve">Wymaga przy tym doprecyzowania, jakie standardy interoperacyjności powinny być spełniane, aby administratorzy mogli wymieniać dane z </w:t>
            </w:r>
            <w:r w:rsidRPr="00C9699B">
              <w:rPr>
                <w:rFonts w:ascii="Lato" w:hAnsi="Lato"/>
                <w:sz w:val="20"/>
                <w:szCs w:val="20"/>
              </w:rPr>
              <w:lastRenderedPageBreak/>
              <w:t>wykorzystaniem systemów bez przeszkód, zwłaszcza przez różne organy administracji publicznej.</w:t>
            </w:r>
          </w:p>
        </w:tc>
        <w:tc>
          <w:tcPr>
            <w:tcW w:w="4043" w:type="dxa"/>
          </w:tcPr>
          <w:p w14:paraId="7F50BB01" w14:textId="77777777" w:rsidR="0023651D" w:rsidRDefault="0023651D" w:rsidP="00C9699B">
            <w:pPr>
              <w:jc w:val="both"/>
              <w:rPr>
                <w:rFonts w:ascii="Lato" w:hAnsi="Lato"/>
                <w:sz w:val="20"/>
                <w:szCs w:val="20"/>
              </w:rPr>
            </w:pPr>
            <w:r>
              <w:rPr>
                <w:rFonts w:ascii="Lato" w:hAnsi="Lato"/>
                <w:sz w:val="20"/>
                <w:szCs w:val="20"/>
              </w:rPr>
              <w:lastRenderedPageBreak/>
              <w:t>Uwaga nieuwzględniona.</w:t>
            </w:r>
          </w:p>
          <w:p w14:paraId="6B0F9B0C" w14:textId="6FEBACC3" w:rsidR="00920962" w:rsidRDefault="00920962" w:rsidP="0086269E">
            <w:pPr>
              <w:jc w:val="both"/>
              <w:rPr>
                <w:rFonts w:ascii="Lato" w:hAnsi="Lato"/>
                <w:sz w:val="20"/>
                <w:szCs w:val="20"/>
              </w:rPr>
            </w:pPr>
            <w:r w:rsidRPr="00920962">
              <w:rPr>
                <w:rFonts w:ascii="Lato" w:hAnsi="Lato"/>
                <w:sz w:val="20"/>
                <w:szCs w:val="20"/>
              </w:rPr>
              <w:t xml:space="preserve">W wyniku </w:t>
            </w:r>
            <w:r w:rsidR="0088116B" w:rsidRPr="00920962">
              <w:rPr>
                <w:rFonts w:ascii="Lato" w:hAnsi="Lato"/>
                <w:sz w:val="20"/>
                <w:szCs w:val="20"/>
              </w:rPr>
              <w:t xml:space="preserve">wprowadzonych </w:t>
            </w:r>
            <w:r w:rsidRPr="00920962">
              <w:rPr>
                <w:rFonts w:ascii="Lato" w:hAnsi="Lato"/>
                <w:sz w:val="20"/>
                <w:szCs w:val="20"/>
              </w:rPr>
              <w:t xml:space="preserve">zmian kwestie poruszone w tej uwadze są obecnie </w:t>
            </w:r>
            <w:r w:rsidRPr="00920962">
              <w:rPr>
                <w:rFonts w:ascii="Lato" w:hAnsi="Lato"/>
                <w:sz w:val="20"/>
                <w:szCs w:val="20"/>
              </w:rPr>
              <w:lastRenderedPageBreak/>
              <w:t xml:space="preserve">uregulowane w art. 6 ust. </w:t>
            </w:r>
            <w:r w:rsidR="00AD1331">
              <w:rPr>
                <w:rFonts w:ascii="Lato" w:hAnsi="Lato"/>
                <w:sz w:val="20"/>
                <w:szCs w:val="20"/>
              </w:rPr>
              <w:t>1a</w:t>
            </w:r>
            <w:r w:rsidR="00CC5D73">
              <w:rPr>
                <w:rFonts w:ascii="Lato" w:hAnsi="Lato"/>
                <w:sz w:val="20"/>
                <w:szCs w:val="20"/>
              </w:rPr>
              <w:t xml:space="preserve"> </w:t>
            </w:r>
            <w:r w:rsidR="0047463B">
              <w:rPr>
                <w:rFonts w:ascii="Lato" w:hAnsi="Lato"/>
                <w:sz w:val="20"/>
                <w:szCs w:val="20"/>
              </w:rPr>
              <w:t>pkt</w:t>
            </w:r>
            <w:r w:rsidR="00CC5D73">
              <w:rPr>
                <w:rFonts w:ascii="Lato" w:hAnsi="Lato"/>
                <w:sz w:val="20"/>
                <w:szCs w:val="20"/>
              </w:rPr>
              <w:t xml:space="preserve"> 14</w:t>
            </w:r>
            <w:r w:rsidR="0079267E">
              <w:rPr>
                <w:rFonts w:ascii="Lato" w:hAnsi="Lato"/>
                <w:sz w:val="20"/>
                <w:szCs w:val="20"/>
              </w:rPr>
              <w:t xml:space="preserve"> lit </w:t>
            </w:r>
            <w:r w:rsidR="00CC5D73">
              <w:rPr>
                <w:rFonts w:ascii="Lato" w:hAnsi="Lato"/>
                <w:sz w:val="20"/>
                <w:szCs w:val="20"/>
              </w:rPr>
              <w:t xml:space="preserve">e i </w:t>
            </w:r>
            <w:r w:rsidR="00073F3B">
              <w:rPr>
                <w:rFonts w:ascii="Lato" w:hAnsi="Lato"/>
                <w:sz w:val="20"/>
                <w:szCs w:val="20"/>
              </w:rPr>
              <w:t>pkt 15</w:t>
            </w:r>
            <w:r w:rsidR="0047463B">
              <w:rPr>
                <w:rFonts w:ascii="Lato" w:hAnsi="Lato"/>
                <w:sz w:val="20"/>
                <w:szCs w:val="20"/>
              </w:rPr>
              <w:t xml:space="preserve"> </w:t>
            </w:r>
            <w:r w:rsidRPr="00920962">
              <w:rPr>
                <w:rFonts w:ascii="Lato" w:hAnsi="Lato"/>
                <w:sz w:val="20"/>
                <w:szCs w:val="20"/>
              </w:rPr>
              <w:t>zaktualizowanej wersji projektu ustawy.</w:t>
            </w:r>
          </w:p>
          <w:p w14:paraId="58B15522" w14:textId="77777777" w:rsidR="00920962" w:rsidRDefault="00920962" w:rsidP="0086269E">
            <w:pPr>
              <w:jc w:val="both"/>
              <w:rPr>
                <w:rFonts w:ascii="Lato" w:hAnsi="Lato"/>
                <w:sz w:val="20"/>
                <w:szCs w:val="20"/>
              </w:rPr>
            </w:pPr>
          </w:p>
          <w:p w14:paraId="410D4D6C" w14:textId="4006BAC6" w:rsidR="0086269E" w:rsidRPr="0086269E" w:rsidRDefault="00920549" w:rsidP="0086269E">
            <w:pPr>
              <w:jc w:val="both"/>
              <w:rPr>
                <w:rFonts w:ascii="Lato" w:hAnsi="Lato"/>
                <w:sz w:val="20"/>
                <w:szCs w:val="20"/>
              </w:rPr>
            </w:pPr>
            <w:r w:rsidRPr="00920549">
              <w:rPr>
                <w:rFonts w:ascii="Lato" w:hAnsi="Lato"/>
                <w:sz w:val="20"/>
                <w:szCs w:val="20"/>
              </w:rPr>
              <w:t xml:space="preserve">Cytowany przepis </w:t>
            </w:r>
            <w:r w:rsidR="008A57B3">
              <w:rPr>
                <w:rFonts w:ascii="Lato" w:hAnsi="Lato"/>
                <w:sz w:val="20"/>
                <w:szCs w:val="20"/>
              </w:rPr>
              <w:t xml:space="preserve">określa </w:t>
            </w:r>
            <w:r w:rsidRPr="00920549">
              <w:rPr>
                <w:rFonts w:ascii="Lato" w:hAnsi="Lato"/>
                <w:sz w:val="20"/>
                <w:szCs w:val="20"/>
              </w:rPr>
              <w:t>wymaga</w:t>
            </w:r>
            <w:r w:rsidR="008A57B3">
              <w:rPr>
                <w:rFonts w:ascii="Lato" w:hAnsi="Lato"/>
                <w:sz w:val="20"/>
                <w:szCs w:val="20"/>
              </w:rPr>
              <w:t>nia</w:t>
            </w:r>
            <w:r w:rsidRPr="00920549">
              <w:rPr>
                <w:rFonts w:ascii="Lato" w:hAnsi="Lato"/>
                <w:sz w:val="20"/>
                <w:szCs w:val="20"/>
              </w:rPr>
              <w:t xml:space="preserve"> techniczn</w:t>
            </w:r>
            <w:r w:rsidR="008A57B3">
              <w:rPr>
                <w:rFonts w:ascii="Lato" w:hAnsi="Lato"/>
                <w:sz w:val="20"/>
                <w:szCs w:val="20"/>
              </w:rPr>
              <w:t>e</w:t>
            </w:r>
            <w:r w:rsidRPr="00920549">
              <w:rPr>
                <w:rFonts w:ascii="Lato" w:hAnsi="Lato"/>
                <w:sz w:val="20"/>
                <w:szCs w:val="20"/>
              </w:rPr>
              <w:t>, jakie powinien spełniać dany system teleinformatyczny</w:t>
            </w:r>
            <w:r w:rsidR="003C079D">
              <w:rPr>
                <w:rFonts w:ascii="Lato" w:hAnsi="Lato"/>
                <w:sz w:val="20"/>
                <w:szCs w:val="20"/>
              </w:rPr>
              <w:t>,</w:t>
            </w:r>
            <w:r w:rsidR="00384294">
              <w:rPr>
                <w:rFonts w:ascii="Lato" w:hAnsi="Lato"/>
                <w:sz w:val="20"/>
                <w:szCs w:val="20"/>
              </w:rPr>
              <w:t xml:space="preserve"> natomiast</w:t>
            </w:r>
            <w:r w:rsidR="003C079D">
              <w:rPr>
                <w:rFonts w:ascii="Lato" w:hAnsi="Lato"/>
                <w:sz w:val="20"/>
                <w:szCs w:val="20"/>
              </w:rPr>
              <w:t xml:space="preserve"> w jaki sposób te wymagania </w:t>
            </w:r>
            <w:r w:rsidR="00384294">
              <w:rPr>
                <w:rFonts w:ascii="Lato" w:hAnsi="Lato"/>
                <w:sz w:val="20"/>
                <w:szCs w:val="20"/>
              </w:rPr>
              <w:t>powinny zostać wykonane</w:t>
            </w:r>
            <w:r w:rsidR="003C079D">
              <w:rPr>
                <w:rFonts w:ascii="Lato" w:hAnsi="Lato"/>
                <w:sz w:val="20"/>
                <w:szCs w:val="20"/>
              </w:rPr>
              <w:t xml:space="preserve"> </w:t>
            </w:r>
            <w:r w:rsidR="00BE7774">
              <w:rPr>
                <w:rFonts w:ascii="Lato" w:hAnsi="Lato"/>
                <w:sz w:val="20"/>
                <w:szCs w:val="20"/>
              </w:rPr>
              <w:t>określają inne przepisy prawa.</w:t>
            </w:r>
            <w:r w:rsidRPr="00920549">
              <w:rPr>
                <w:rFonts w:ascii="Lato" w:hAnsi="Lato"/>
                <w:sz w:val="20"/>
                <w:szCs w:val="20"/>
              </w:rPr>
              <w:t xml:space="preserve"> </w:t>
            </w:r>
            <w:r w:rsidR="0023651D">
              <w:rPr>
                <w:rFonts w:ascii="Lato" w:hAnsi="Lato"/>
                <w:sz w:val="20"/>
                <w:szCs w:val="20"/>
              </w:rPr>
              <w:t>W</w:t>
            </w:r>
            <w:r w:rsidR="00EF6334">
              <w:rPr>
                <w:rFonts w:ascii="Lato" w:hAnsi="Lato"/>
                <w:sz w:val="20"/>
                <w:szCs w:val="20"/>
              </w:rPr>
              <w:t> </w:t>
            </w:r>
            <w:r w:rsidR="0023651D">
              <w:rPr>
                <w:rFonts w:ascii="Lato" w:hAnsi="Lato"/>
                <w:sz w:val="20"/>
                <w:szCs w:val="20"/>
              </w:rPr>
              <w:t xml:space="preserve">omawianym zakresie obowiązuje </w:t>
            </w:r>
            <w:r w:rsidR="00716BDC">
              <w:rPr>
                <w:rFonts w:ascii="Lato" w:hAnsi="Lato"/>
                <w:sz w:val="20"/>
                <w:szCs w:val="20"/>
              </w:rPr>
              <w:t>r</w:t>
            </w:r>
            <w:r w:rsidR="001436B1" w:rsidRPr="001436B1">
              <w:rPr>
                <w:rFonts w:ascii="Lato" w:hAnsi="Lato"/>
                <w:sz w:val="20"/>
                <w:szCs w:val="20"/>
              </w:rPr>
              <w:t>ozporządzenie Rady Ministrów z dnia 21 maja 2024 r. w sprawie Krajowych Ram Interoperacyjności, minimalnych wymagań dla rejestrów publicznych i wymiany informacji w postaci elektronicznej oraz minimalnych wymagań dla systemów teleinformatycznych</w:t>
            </w:r>
            <w:r w:rsidR="005F06CE">
              <w:rPr>
                <w:rFonts w:ascii="Lato" w:hAnsi="Lato"/>
                <w:sz w:val="20"/>
                <w:szCs w:val="20"/>
              </w:rPr>
              <w:t xml:space="preserve"> (</w:t>
            </w:r>
            <w:r w:rsidR="005F06CE" w:rsidRPr="005F06CE">
              <w:rPr>
                <w:rFonts w:ascii="Lato" w:hAnsi="Lato"/>
                <w:sz w:val="20"/>
                <w:szCs w:val="20"/>
              </w:rPr>
              <w:t>Dz.</w:t>
            </w:r>
            <w:r w:rsidR="005F06CE">
              <w:rPr>
                <w:rFonts w:ascii="Lato" w:hAnsi="Lato"/>
                <w:sz w:val="20"/>
                <w:szCs w:val="20"/>
              </w:rPr>
              <w:t xml:space="preserve"> </w:t>
            </w:r>
            <w:r w:rsidR="005F06CE" w:rsidRPr="005F06CE">
              <w:rPr>
                <w:rFonts w:ascii="Lato" w:hAnsi="Lato"/>
                <w:sz w:val="20"/>
                <w:szCs w:val="20"/>
              </w:rPr>
              <w:t>U.</w:t>
            </w:r>
            <w:r w:rsidR="005F06CE">
              <w:rPr>
                <w:rFonts w:ascii="Lato" w:hAnsi="Lato"/>
                <w:sz w:val="20"/>
                <w:szCs w:val="20"/>
              </w:rPr>
              <w:t xml:space="preserve"> </w:t>
            </w:r>
            <w:r w:rsidR="005F06CE" w:rsidRPr="005F06CE">
              <w:rPr>
                <w:rFonts w:ascii="Lato" w:hAnsi="Lato"/>
                <w:sz w:val="20"/>
                <w:szCs w:val="20"/>
              </w:rPr>
              <w:t>poz. 773</w:t>
            </w:r>
            <w:r w:rsidR="005F06CE">
              <w:rPr>
                <w:rFonts w:ascii="Lato" w:hAnsi="Lato"/>
                <w:sz w:val="20"/>
                <w:szCs w:val="20"/>
              </w:rPr>
              <w:t xml:space="preserve">), które </w:t>
            </w:r>
            <w:r w:rsidR="0086269E">
              <w:rPr>
                <w:rFonts w:ascii="Lato" w:hAnsi="Lato"/>
                <w:sz w:val="20"/>
                <w:szCs w:val="20"/>
              </w:rPr>
              <w:t xml:space="preserve">określa </w:t>
            </w:r>
            <w:r w:rsidR="0086269E" w:rsidRPr="0086269E">
              <w:rPr>
                <w:rFonts w:ascii="Lato" w:hAnsi="Lato"/>
                <w:sz w:val="20"/>
                <w:szCs w:val="20"/>
              </w:rPr>
              <w:t>Krajowe Ramy Interoperacyjności</w:t>
            </w:r>
            <w:r w:rsidR="0086269E">
              <w:rPr>
                <w:rFonts w:ascii="Lato" w:hAnsi="Lato"/>
                <w:sz w:val="20"/>
                <w:szCs w:val="20"/>
              </w:rPr>
              <w:t xml:space="preserve">, </w:t>
            </w:r>
            <w:r w:rsidR="0086269E" w:rsidRPr="0086269E">
              <w:rPr>
                <w:rFonts w:ascii="Lato" w:hAnsi="Lato"/>
                <w:sz w:val="20"/>
                <w:szCs w:val="20"/>
              </w:rPr>
              <w:t>minimalne wymagania dla rejestrów publicznych i wymiany informacji w postaci elektronicznej</w:t>
            </w:r>
            <w:r w:rsidR="0086269E">
              <w:rPr>
                <w:rFonts w:ascii="Lato" w:hAnsi="Lato"/>
                <w:sz w:val="20"/>
                <w:szCs w:val="20"/>
              </w:rPr>
              <w:t xml:space="preserve"> oraz</w:t>
            </w:r>
            <w:r w:rsidR="0086269E" w:rsidRPr="0086269E">
              <w:rPr>
                <w:rFonts w:ascii="Lato" w:hAnsi="Lato"/>
                <w:sz w:val="20"/>
                <w:szCs w:val="20"/>
              </w:rPr>
              <w:t xml:space="preserve"> minimalne wymagania dla systemów teleinformatycznych, w tym:</w:t>
            </w:r>
          </w:p>
          <w:p w14:paraId="366001C6" w14:textId="1C3C316C" w:rsidR="0086269E" w:rsidRPr="0086269E" w:rsidRDefault="0086269E" w:rsidP="0086269E">
            <w:pPr>
              <w:jc w:val="both"/>
              <w:rPr>
                <w:rFonts w:ascii="Lato" w:hAnsi="Lato"/>
                <w:sz w:val="20"/>
                <w:szCs w:val="20"/>
              </w:rPr>
            </w:pPr>
            <w:r w:rsidRPr="0086269E">
              <w:rPr>
                <w:rFonts w:ascii="Lato" w:hAnsi="Lato"/>
                <w:sz w:val="20"/>
                <w:szCs w:val="20"/>
              </w:rPr>
              <w:t>a) specyfikację formatów danych oraz protokołów komunikacyjnych i</w:t>
            </w:r>
            <w:r w:rsidR="00EF6334">
              <w:rPr>
                <w:rFonts w:ascii="Lato" w:hAnsi="Lato"/>
                <w:sz w:val="20"/>
                <w:szCs w:val="20"/>
              </w:rPr>
              <w:t> </w:t>
            </w:r>
            <w:r w:rsidRPr="0086269E">
              <w:rPr>
                <w:rFonts w:ascii="Lato" w:hAnsi="Lato"/>
                <w:sz w:val="20"/>
                <w:szCs w:val="20"/>
              </w:rPr>
              <w:t>szyfrujących, które mają być stosowane</w:t>
            </w:r>
          </w:p>
          <w:p w14:paraId="1C30E518" w14:textId="77777777" w:rsidR="0086269E" w:rsidRPr="0086269E" w:rsidRDefault="0086269E" w:rsidP="0086269E">
            <w:pPr>
              <w:jc w:val="both"/>
              <w:rPr>
                <w:rFonts w:ascii="Lato" w:hAnsi="Lato"/>
                <w:sz w:val="20"/>
                <w:szCs w:val="20"/>
              </w:rPr>
            </w:pPr>
            <w:r w:rsidRPr="0086269E">
              <w:rPr>
                <w:rFonts w:ascii="Lato" w:hAnsi="Lato"/>
                <w:sz w:val="20"/>
                <w:szCs w:val="20"/>
              </w:rPr>
              <w:t>w oprogramowaniu interfejsowym,</w:t>
            </w:r>
          </w:p>
          <w:p w14:paraId="1AD18D3B" w14:textId="77777777" w:rsidR="0086269E" w:rsidRPr="0086269E" w:rsidRDefault="0086269E" w:rsidP="0086269E">
            <w:pPr>
              <w:jc w:val="both"/>
              <w:rPr>
                <w:rFonts w:ascii="Lato" w:hAnsi="Lato"/>
                <w:sz w:val="20"/>
                <w:szCs w:val="20"/>
              </w:rPr>
            </w:pPr>
            <w:r w:rsidRPr="0086269E">
              <w:rPr>
                <w:rFonts w:ascii="Lato" w:hAnsi="Lato"/>
                <w:sz w:val="20"/>
                <w:szCs w:val="20"/>
              </w:rPr>
              <w:t>b) sposoby zapewnienia bezpieczeństwa przy wymianie informacji,</w:t>
            </w:r>
          </w:p>
          <w:p w14:paraId="7423DD28" w14:textId="77777777" w:rsidR="0086269E" w:rsidRPr="0086269E" w:rsidRDefault="0086269E" w:rsidP="0086269E">
            <w:pPr>
              <w:jc w:val="both"/>
              <w:rPr>
                <w:rFonts w:ascii="Lato" w:hAnsi="Lato"/>
                <w:sz w:val="20"/>
                <w:szCs w:val="20"/>
              </w:rPr>
            </w:pPr>
            <w:r w:rsidRPr="0086269E">
              <w:rPr>
                <w:rFonts w:ascii="Lato" w:hAnsi="Lato"/>
                <w:sz w:val="20"/>
                <w:szCs w:val="20"/>
              </w:rPr>
              <w:t>c) standardy techniczne zapewniające wymianę informacji z udziałem podmiotów publicznych z uwzględnieniem</w:t>
            </w:r>
          </w:p>
          <w:p w14:paraId="44DB57FA" w14:textId="1EE847BC" w:rsidR="00B86B3F" w:rsidRPr="00C9699B" w:rsidRDefault="0086269E" w:rsidP="0086269E">
            <w:pPr>
              <w:jc w:val="both"/>
              <w:rPr>
                <w:rFonts w:ascii="Lato" w:hAnsi="Lato"/>
                <w:sz w:val="20"/>
                <w:szCs w:val="20"/>
              </w:rPr>
            </w:pPr>
            <w:r w:rsidRPr="0086269E">
              <w:rPr>
                <w:rFonts w:ascii="Lato" w:hAnsi="Lato"/>
                <w:sz w:val="20"/>
                <w:szCs w:val="20"/>
              </w:rPr>
              <w:t>wymiany transgranicznej.</w:t>
            </w:r>
          </w:p>
        </w:tc>
      </w:tr>
      <w:tr w:rsidR="0020229A" w:rsidRPr="00C9699B" w14:paraId="617D925D" w14:textId="77777777" w:rsidTr="0020229A">
        <w:tc>
          <w:tcPr>
            <w:tcW w:w="548" w:type="dxa"/>
          </w:tcPr>
          <w:p w14:paraId="5AABBBFE" w14:textId="77777777" w:rsidR="0020229A" w:rsidRPr="00C9699B" w:rsidRDefault="007E14A6" w:rsidP="00C9699B">
            <w:pPr>
              <w:jc w:val="both"/>
              <w:rPr>
                <w:rFonts w:ascii="Lato" w:hAnsi="Lato"/>
                <w:sz w:val="20"/>
                <w:szCs w:val="20"/>
              </w:rPr>
            </w:pPr>
            <w:r>
              <w:rPr>
                <w:rFonts w:ascii="Lato" w:hAnsi="Lato"/>
                <w:sz w:val="20"/>
                <w:szCs w:val="20"/>
              </w:rPr>
              <w:lastRenderedPageBreak/>
              <w:t>31</w:t>
            </w:r>
          </w:p>
        </w:tc>
        <w:tc>
          <w:tcPr>
            <w:tcW w:w="1632" w:type="dxa"/>
          </w:tcPr>
          <w:p w14:paraId="0957D3CC" w14:textId="77777777" w:rsidR="0020229A" w:rsidRPr="00C9699B" w:rsidRDefault="0020229A" w:rsidP="00C9699B">
            <w:pPr>
              <w:jc w:val="both"/>
              <w:rPr>
                <w:rFonts w:ascii="Lato" w:hAnsi="Lato"/>
                <w:sz w:val="20"/>
                <w:szCs w:val="20"/>
              </w:rPr>
            </w:pPr>
            <w:r w:rsidRPr="00C9699B">
              <w:rPr>
                <w:rFonts w:ascii="Lato" w:hAnsi="Lato"/>
                <w:sz w:val="20"/>
                <w:szCs w:val="20"/>
              </w:rPr>
              <w:t>Minister Sprawiedliwości</w:t>
            </w:r>
          </w:p>
        </w:tc>
        <w:tc>
          <w:tcPr>
            <w:tcW w:w="1741" w:type="dxa"/>
          </w:tcPr>
          <w:p w14:paraId="0964E865" w14:textId="1057AAB4" w:rsidR="0020229A" w:rsidRPr="00C9699B" w:rsidRDefault="00A80664" w:rsidP="00C9699B">
            <w:pPr>
              <w:jc w:val="both"/>
              <w:rPr>
                <w:rFonts w:ascii="Lato" w:hAnsi="Lato"/>
                <w:sz w:val="20"/>
                <w:szCs w:val="20"/>
              </w:rPr>
            </w:pPr>
            <w:r>
              <w:rPr>
                <w:rFonts w:ascii="Lato" w:hAnsi="Lato"/>
                <w:sz w:val="20"/>
                <w:szCs w:val="20"/>
              </w:rPr>
              <w:t>Art. 1 pkt 2 lit. b projektu w zakresie</w:t>
            </w:r>
            <w:r w:rsidRPr="00C9699B">
              <w:rPr>
                <w:rFonts w:ascii="Lato" w:hAnsi="Lato"/>
                <w:sz w:val="20"/>
                <w:szCs w:val="20"/>
              </w:rPr>
              <w:t xml:space="preserve"> </w:t>
            </w:r>
            <w:r w:rsidR="0020229A" w:rsidRPr="00C9699B">
              <w:rPr>
                <w:rFonts w:ascii="Lato" w:hAnsi="Lato"/>
                <w:sz w:val="20"/>
                <w:szCs w:val="20"/>
              </w:rPr>
              <w:t>art. 6 ust. 1j</w:t>
            </w:r>
          </w:p>
        </w:tc>
        <w:tc>
          <w:tcPr>
            <w:tcW w:w="2916" w:type="dxa"/>
          </w:tcPr>
          <w:p w14:paraId="7F340F67" w14:textId="77777777" w:rsidR="0020229A" w:rsidRPr="00C9699B" w:rsidRDefault="0020229A" w:rsidP="00C9699B">
            <w:pPr>
              <w:jc w:val="both"/>
              <w:rPr>
                <w:rFonts w:ascii="Lato" w:hAnsi="Lato"/>
                <w:sz w:val="20"/>
                <w:szCs w:val="20"/>
              </w:rPr>
            </w:pPr>
            <w:r w:rsidRPr="00C9699B">
              <w:rPr>
                <w:rFonts w:ascii="Lato" w:hAnsi="Lato"/>
                <w:sz w:val="20"/>
                <w:szCs w:val="20"/>
              </w:rPr>
              <w:t xml:space="preserve">Wątpliwości budzi projektowany art. 6 ust. 1j, który to stanowi, że odwzorowanie cyfrowe, o którym mowa w ust. 1i, zastępuje dokumenty sporządzone w postaci innej niż elektroniczna i jest z nią tożsame jako źródło informacji o wartości dowodowej i historycznej, po spełnieniu przewidzianych w projekcie warunków. Zauważyć należy, </w:t>
            </w:r>
            <w:r w:rsidRPr="00C9699B">
              <w:rPr>
                <w:rFonts w:ascii="Lato" w:hAnsi="Lato"/>
                <w:sz w:val="20"/>
                <w:szCs w:val="20"/>
              </w:rPr>
              <w:lastRenderedPageBreak/>
              <w:t>że regulacja ta może istotnie wpływać na zasady dowodowe rządzące m.in. postępowaniem cywilnym.</w:t>
            </w:r>
          </w:p>
        </w:tc>
        <w:tc>
          <w:tcPr>
            <w:tcW w:w="4850" w:type="dxa"/>
          </w:tcPr>
          <w:p w14:paraId="0B3FE2C6" w14:textId="77777777" w:rsidR="0020229A" w:rsidRPr="00C9699B" w:rsidRDefault="0020229A" w:rsidP="00C9699B">
            <w:pPr>
              <w:jc w:val="both"/>
              <w:rPr>
                <w:rFonts w:ascii="Lato" w:hAnsi="Lato"/>
                <w:sz w:val="20"/>
                <w:szCs w:val="20"/>
              </w:rPr>
            </w:pPr>
            <w:r w:rsidRPr="00C9699B">
              <w:rPr>
                <w:rFonts w:ascii="Lato" w:hAnsi="Lato"/>
                <w:sz w:val="20"/>
                <w:szCs w:val="20"/>
              </w:rPr>
              <w:lastRenderedPageBreak/>
              <w:t>W opinii Ministra Sprawiedliwości sprzeczne jest regulowanie tak generalnej kwestii, istotnie wpływającej na moc dowodową dokumentu ustawą będącą aktem stanowiącym o narodowym zasobie archiwalnym i archiwach. Narodowy zasób archiwalny służy pewnym celom – w szczególności naukowym, kulturalnym czy też gospodarczym. Dlatego też niezasadne jest regulowanie tego zagadnienia w tym akcie prawnym. Taka regulacja winna znaleźć się w poszczególnych aktach regulujących konkretne postępowanie. Ministerstwo Sprawiedliwości</w:t>
            </w:r>
            <w:r w:rsidR="00481D3F">
              <w:rPr>
                <w:rFonts w:ascii="Lato" w:hAnsi="Lato"/>
                <w:sz w:val="20"/>
                <w:szCs w:val="20"/>
              </w:rPr>
              <w:t xml:space="preserve"> </w:t>
            </w:r>
            <w:r w:rsidRPr="00C9699B">
              <w:rPr>
                <w:rFonts w:ascii="Lato" w:hAnsi="Lato"/>
                <w:sz w:val="20"/>
                <w:szCs w:val="20"/>
              </w:rPr>
              <w:t xml:space="preserve">sugeruje zatem usunięcie z przepisu części wskazującej, że odwzorowanie cyfrowe jest </w:t>
            </w:r>
            <w:r w:rsidRPr="00C9699B">
              <w:rPr>
                <w:rFonts w:ascii="Lato" w:hAnsi="Lato"/>
                <w:sz w:val="20"/>
                <w:szCs w:val="20"/>
              </w:rPr>
              <w:lastRenderedPageBreak/>
              <w:t>tożsame jako źródło informacji o wartości dowodowej w odniesieniu do dokumentów sporządzonych w postaci innej niż elektroniczna.</w:t>
            </w:r>
          </w:p>
        </w:tc>
        <w:tc>
          <w:tcPr>
            <w:tcW w:w="4043" w:type="dxa"/>
          </w:tcPr>
          <w:p w14:paraId="5B0F57B6" w14:textId="77777777" w:rsidR="0020229A" w:rsidRDefault="0055406F" w:rsidP="00C9699B">
            <w:pPr>
              <w:jc w:val="both"/>
              <w:rPr>
                <w:rFonts w:ascii="Lato" w:hAnsi="Lato"/>
                <w:sz w:val="20"/>
                <w:szCs w:val="20"/>
              </w:rPr>
            </w:pPr>
            <w:r>
              <w:rPr>
                <w:rFonts w:ascii="Lato" w:hAnsi="Lato"/>
                <w:sz w:val="20"/>
                <w:szCs w:val="20"/>
              </w:rPr>
              <w:lastRenderedPageBreak/>
              <w:t>Uwaga nieuwzględniona</w:t>
            </w:r>
          </w:p>
          <w:p w14:paraId="57460729" w14:textId="50B6F284" w:rsidR="004B0C39" w:rsidRDefault="004B0C39" w:rsidP="00834B1F">
            <w:pPr>
              <w:jc w:val="both"/>
              <w:rPr>
                <w:rFonts w:ascii="Lato" w:hAnsi="Lato"/>
                <w:sz w:val="20"/>
                <w:szCs w:val="20"/>
              </w:rPr>
            </w:pPr>
            <w:r w:rsidRPr="004B0C39">
              <w:rPr>
                <w:rFonts w:ascii="Lato" w:hAnsi="Lato"/>
                <w:sz w:val="20"/>
                <w:szCs w:val="20"/>
              </w:rPr>
              <w:t xml:space="preserve">W wyniku wprowadzonych zmian kwestie poruszone w tej uwadze są obecnie uregulowane w art. 6 ust. </w:t>
            </w:r>
            <w:r w:rsidR="00DB6514">
              <w:rPr>
                <w:rFonts w:ascii="Lato" w:hAnsi="Lato"/>
                <w:sz w:val="20"/>
                <w:szCs w:val="20"/>
              </w:rPr>
              <w:t xml:space="preserve">1g </w:t>
            </w:r>
            <w:r w:rsidRPr="004B0C39">
              <w:rPr>
                <w:rFonts w:ascii="Lato" w:hAnsi="Lato"/>
                <w:sz w:val="20"/>
                <w:szCs w:val="20"/>
              </w:rPr>
              <w:t>zaktualizowanej wersji projektu ustawy.</w:t>
            </w:r>
          </w:p>
          <w:p w14:paraId="3406AD30" w14:textId="77777777" w:rsidR="004B0C39" w:rsidRDefault="004B0C39" w:rsidP="00834B1F">
            <w:pPr>
              <w:jc w:val="both"/>
              <w:rPr>
                <w:rFonts w:ascii="Lato" w:hAnsi="Lato"/>
                <w:sz w:val="20"/>
                <w:szCs w:val="20"/>
              </w:rPr>
            </w:pPr>
          </w:p>
          <w:p w14:paraId="444E951D" w14:textId="4A325EBF" w:rsidR="00834B1F" w:rsidRPr="00834B1F" w:rsidRDefault="0055406F" w:rsidP="00834B1F">
            <w:pPr>
              <w:jc w:val="both"/>
              <w:rPr>
                <w:rFonts w:ascii="Lato" w:hAnsi="Lato"/>
                <w:sz w:val="20"/>
                <w:szCs w:val="20"/>
              </w:rPr>
            </w:pPr>
            <w:r>
              <w:rPr>
                <w:rFonts w:ascii="Lato" w:hAnsi="Lato"/>
                <w:sz w:val="20"/>
                <w:szCs w:val="20"/>
              </w:rPr>
              <w:t>W opinii</w:t>
            </w:r>
            <w:r w:rsidR="000C5066">
              <w:rPr>
                <w:rFonts w:ascii="Lato" w:hAnsi="Lato"/>
                <w:sz w:val="20"/>
                <w:szCs w:val="20"/>
              </w:rPr>
              <w:t xml:space="preserve"> </w:t>
            </w:r>
            <w:proofErr w:type="spellStart"/>
            <w:r w:rsidR="000C5066">
              <w:rPr>
                <w:rFonts w:ascii="Lato" w:hAnsi="Lato"/>
                <w:sz w:val="20"/>
                <w:szCs w:val="20"/>
              </w:rPr>
              <w:t>MKiDN</w:t>
            </w:r>
            <w:proofErr w:type="spellEnd"/>
            <w:r>
              <w:rPr>
                <w:rFonts w:ascii="Lato" w:hAnsi="Lato"/>
                <w:sz w:val="20"/>
                <w:szCs w:val="20"/>
              </w:rPr>
              <w:t xml:space="preserve"> </w:t>
            </w:r>
            <w:r w:rsidR="00422C95">
              <w:rPr>
                <w:rFonts w:ascii="Lato" w:hAnsi="Lato"/>
                <w:sz w:val="20"/>
                <w:szCs w:val="20"/>
              </w:rPr>
              <w:t>n</w:t>
            </w:r>
            <w:r w:rsidR="00834B1F">
              <w:rPr>
                <w:rFonts w:ascii="Lato" w:hAnsi="Lato"/>
                <w:sz w:val="20"/>
                <w:szCs w:val="20"/>
              </w:rPr>
              <w:t>ależy zauważyć, że</w:t>
            </w:r>
            <w:r w:rsidR="00BE3FE8">
              <w:rPr>
                <w:rFonts w:ascii="Lato" w:hAnsi="Lato"/>
                <w:sz w:val="20"/>
                <w:szCs w:val="20"/>
              </w:rPr>
              <w:t xml:space="preserve"> p</w:t>
            </w:r>
            <w:r w:rsidR="00834B1F" w:rsidRPr="00834B1F">
              <w:rPr>
                <w:rFonts w:ascii="Lato" w:hAnsi="Lato"/>
                <w:sz w:val="20"/>
                <w:szCs w:val="20"/>
              </w:rPr>
              <w:t>odstawowe znaczenie dla postępowania cywilnego</w:t>
            </w:r>
            <w:r w:rsidR="00716BDC">
              <w:rPr>
                <w:rFonts w:ascii="Lato" w:hAnsi="Lato"/>
                <w:sz w:val="20"/>
                <w:szCs w:val="20"/>
              </w:rPr>
              <w:t xml:space="preserve"> (a także innych postępowań)</w:t>
            </w:r>
            <w:r w:rsidR="00834B1F" w:rsidRPr="00834B1F">
              <w:rPr>
                <w:rFonts w:ascii="Lato" w:hAnsi="Lato"/>
                <w:sz w:val="20"/>
                <w:szCs w:val="20"/>
              </w:rPr>
              <w:t xml:space="preserve"> ma zasada swobodnej oceny dowodów. </w:t>
            </w:r>
            <w:r w:rsidR="00716BDC">
              <w:rPr>
                <w:rFonts w:ascii="Lato" w:hAnsi="Lato"/>
                <w:sz w:val="20"/>
                <w:szCs w:val="20"/>
              </w:rPr>
              <w:t>Np.</w:t>
            </w:r>
            <w:r w:rsidR="00D45932">
              <w:rPr>
                <w:rFonts w:ascii="Lato" w:hAnsi="Lato"/>
                <w:sz w:val="20"/>
                <w:szCs w:val="20"/>
              </w:rPr>
              <w:t xml:space="preserve"> </w:t>
            </w:r>
            <w:r w:rsidR="00716BDC">
              <w:rPr>
                <w:rFonts w:ascii="Lato" w:hAnsi="Lato"/>
                <w:sz w:val="20"/>
                <w:szCs w:val="20"/>
              </w:rPr>
              <w:t>n</w:t>
            </w:r>
            <w:r w:rsidR="00834B1F" w:rsidRPr="00834B1F">
              <w:rPr>
                <w:rFonts w:ascii="Lato" w:hAnsi="Lato"/>
                <w:sz w:val="20"/>
                <w:szCs w:val="20"/>
              </w:rPr>
              <w:t>a gruncie obowiązującego KPC określa ją art. 233 tego Kodeksu:</w:t>
            </w:r>
            <w:r w:rsidR="00BE3FE8">
              <w:rPr>
                <w:rFonts w:ascii="Lato" w:hAnsi="Lato"/>
                <w:sz w:val="20"/>
                <w:szCs w:val="20"/>
              </w:rPr>
              <w:t xml:space="preserve"> </w:t>
            </w:r>
            <w:r w:rsidR="00834B1F" w:rsidRPr="00834B1F">
              <w:rPr>
                <w:rFonts w:ascii="Lato" w:hAnsi="Lato"/>
                <w:sz w:val="20"/>
                <w:szCs w:val="20"/>
              </w:rPr>
              <w:t>Art.  233.  [Zasada swobodnej oceny dowodów]</w:t>
            </w:r>
          </w:p>
          <w:p w14:paraId="15BB5746" w14:textId="77777777" w:rsidR="00834B1F" w:rsidRPr="00834B1F" w:rsidRDefault="00834B1F" w:rsidP="00834B1F">
            <w:pPr>
              <w:jc w:val="both"/>
              <w:rPr>
                <w:rFonts w:ascii="Lato" w:hAnsi="Lato"/>
                <w:sz w:val="20"/>
                <w:szCs w:val="20"/>
              </w:rPr>
            </w:pPr>
            <w:r w:rsidRPr="00834B1F">
              <w:rPr>
                <w:rFonts w:ascii="Lato" w:hAnsi="Lato"/>
                <w:sz w:val="20"/>
                <w:szCs w:val="20"/>
              </w:rPr>
              <w:lastRenderedPageBreak/>
              <w:t>§  1. Sąd ocenia wiarogodność i moc dowodów według własnego przekonania, na podstawie wszechstronnego rozważenia zebranego materiału.</w:t>
            </w:r>
          </w:p>
          <w:p w14:paraId="36A78E2E" w14:textId="77777777" w:rsidR="00716BDC" w:rsidRDefault="00834B1F" w:rsidP="00834B1F">
            <w:pPr>
              <w:jc w:val="both"/>
              <w:rPr>
                <w:rFonts w:ascii="Lato" w:hAnsi="Lato"/>
                <w:sz w:val="20"/>
                <w:szCs w:val="20"/>
              </w:rPr>
            </w:pPr>
            <w:r w:rsidRPr="00834B1F">
              <w:rPr>
                <w:rFonts w:ascii="Lato" w:hAnsi="Lato"/>
                <w:sz w:val="20"/>
                <w:szCs w:val="20"/>
              </w:rPr>
              <w:t>§  2.  Sąd oceni na tej samej podstawie, jakie znaczenie nadać odmowie przedstawienia przez stronę dowodu lub przeszkodom stawianym przez nią w jego przeprowadzeniu wbrew postanowieniu sądu.</w:t>
            </w:r>
            <w:r w:rsidR="00BE3FE8">
              <w:rPr>
                <w:rFonts w:ascii="Lato" w:hAnsi="Lato"/>
                <w:sz w:val="20"/>
                <w:szCs w:val="20"/>
              </w:rPr>
              <w:t xml:space="preserve"> </w:t>
            </w:r>
          </w:p>
          <w:p w14:paraId="7F992704" w14:textId="534C179A" w:rsidR="00834B1F" w:rsidRPr="00834B1F" w:rsidRDefault="00834B1F" w:rsidP="00834B1F">
            <w:pPr>
              <w:jc w:val="both"/>
              <w:rPr>
                <w:rFonts w:ascii="Lato" w:hAnsi="Lato"/>
                <w:sz w:val="20"/>
                <w:szCs w:val="20"/>
              </w:rPr>
            </w:pPr>
            <w:r w:rsidRPr="00834B1F">
              <w:rPr>
                <w:rFonts w:ascii="Lato" w:hAnsi="Lato"/>
                <w:sz w:val="20"/>
                <w:szCs w:val="20"/>
              </w:rPr>
              <w:t>Z czysto formalnego punktu widzenia doprecyzowanie, że odwzorowanie cyfrowe ma wartość „historyczną i dowodową” równą stanowiącemu jego pierwowzór dokumentowi papierowemu</w:t>
            </w:r>
            <w:r w:rsidR="00615C2C">
              <w:rPr>
                <w:rFonts w:ascii="Lato" w:hAnsi="Lato"/>
                <w:sz w:val="20"/>
                <w:szCs w:val="20"/>
              </w:rPr>
              <w:t xml:space="preserve"> jest </w:t>
            </w:r>
            <w:r w:rsidR="00900D76">
              <w:rPr>
                <w:rFonts w:ascii="Lato" w:hAnsi="Lato"/>
                <w:sz w:val="20"/>
                <w:szCs w:val="20"/>
              </w:rPr>
              <w:t>poprawne</w:t>
            </w:r>
            <w:r w:rsidRPr="00834B1F">
              <w:rPr>
                <w:rFonts w:ascii="Lato" w:hAnsi="Lato"/>
                <w:sz w:val="20"/>
                <w:szCs w:val="20"/>
              </w:rPr>
              <w:t>.</w:t>
            </w:r>
            <w:r w:rsidR="00716BDC">
              <w:rPr>
                <w:rFonts w:ascii="Lato" w:hAnsi="Lato"/>
                <w:sz w:val="20"/>
                <w:szCs w:val="20"/>
              </w:rPr>
              <w:t xml:space="preserve"> </w:t>
            </w:r>
            <w:r w:rsidRPr="00834B1F">
              <w:rPr>
                <w:rFonts w:ascii="Lato" w:hAnsi="Lato"/>
                <w:sz w:val="20"/>
                <w:szCs w:val="20"/>
              </w:rPr>
              <w:t>Praktyka zarządzania dokumentacją, zwłaszcza w zakresie brakowania dokumentacji w składach chronologicznych, wskazuje na potrzebę wprowadzenia takiego przepisu</w:t>
            </w:r>
            <w:r w:rsidR="00716BDC">
              <w:rPr>
                <w:rFonts w:ascii="Lato" w:hAnsi="Lato"/>
                <w:sz w:val="20"/>
                <w:szCs w:val="20"/>
              </w:rPr>
              <w:t xml:space="preserve">, tj. </w:t>
            </w:r>
            <w:r w:rsidR="0042001F">
              <w:rPr>
                <w:rFonts w:ascii="Lato" w:hAnsi="Lato"/>
                <w:sz w:val="20"/>
                <w:szCs w:val="20"/>
              </w:rPr>
              <w:t xml:space="preserve">dodawanego projektowaną ustawą </w:t>
            </w:r>
            <w:r w:rsidR="00716BDC">
              <w:rPr>
                <w:rFonts w:ascii="Lato" w:hAnsi="Lato"/>
                <w:sz w:val="20"/>
                <w:szCs w:val="20"/>
              </w:rPr>
              <w:t>art. 6 ust. 1</w:t>
            </w:r>
            <w:r w:rsidR="00D45932">
              <w:rPr>
                <w:rFonts w:ascii="Lato" w:hAnsi="Lato"/>
                <w:sz w:val="20"/>
                <w:szCs w:val="20"/>
              </w:rPr>
              <w:t>g</w:t>
            </w:r>
            <w:r w:rsidR="00716BDC">
              <w:rPr>
                <w:rFonts w:ascii="Lato" w:hAnsi="Lato"/>
                <w:sz w:val="20"/>
                <w:szCs w:val="20"/>
              </w:rPr>
              <w:t xml:space="preserve"> </w:t>
            </w:r>
            <w:r w:rsidRPr="00834B1F">
              <w:rPr>
                <w:rFonts w:ascii="Lato" w:hAnsi="Lato"/>
                <w:sz w:val="20"/>
                <w:szCs w:val="20"/>
              </w:rPr>
              <w:t xml:space="preserve"> (mamy tu bowiem do czynienia z rozdzieleniem kwalifikacji archiwalnej treści i nośnika oraz układu kancelaryjnego i archiwalnego). </w:t>
            </w:r>
          </w:p>
          <w:p w14:paraId="4D083C17" w14:textId="496BB574" w:rsidR="00834B1F" w:rsidRPr="00834B1F" w:rsidRDefault="00834B1F" w:rsidP="00834B1F">
            <w:pPr>
              <w:jc w:val="both"/>
              <w:rPr>
                <w:rFonts w:ascii="Lato" w:hAnsi="Lato"/>
                <w:sz w:val="20"/>
                <w:szCs w:val="20"/>
              </w:rPr>
            </w:pPr>
            <w:r w:rsidRPr="00834B1F">
              <w:rPr>
                <w:rFonts w:ascii="Lato" w:hAnsi="Lato"/>
                <w:sz w:val="20"/>
                <w:szCs w:val="20"/>
              </w:rPr>
              <w:t>Ministerstwo Sprawiedliwości podnosi w</w:t>
            </w:r>
            <w:r w:rsidR="00FE6761">
              <w:rPr>
                <w:rFonts w:ascii="Lato" w:hAnsi="Lato"/>
                <w:sz w:val="20"/>
                <w:szCs w:val="20"/>
              </w:rPr>
              <w:t> </w:t>
            </w:r>
            <w:r w:rsidRPr="00834B1F">
              <w:rPr>
                <w:rFonts w:ascii="Lato" w:hAnsi="Lato"/>
                <w:sz w:val="20"/>
                <w:szCs w:val="20"/>
              </w:rPr>
              <w:t>swojej opinii, że ewentualne przepisy regulujące status dokumentacji papierowej i</w:t>
            </w:r>
            <w:r w:rsidR="00FE6761">
              <w:rPr>
                <w:rFonts w:ascii="Lato" w:hAnsi="Lato"/>
                <w:sz w:val="20"/>
                <w:szCs w:val="20"/>
              </w:rPr>
              <w:t> </w:t>
            </w:r>
            <w:r w:rsidRPr="00834B1F">
              <w:rPr>
                <w:rFonts w:ascii="Lato" w:hAnsi="Lato"/>
                <w:sz w:val="20"/>
                <w:szCs w:val="20"/>
              </w:rPr>
              <w:t>jej odwzorowania cyfrowego powinny znaleźć się nie w ustawie archiwalnej, a</w:t>
            </w:r>
            <w:r w:rsidR="00FE6761">
              <w:rPr>
                <w:rFonts w:ascii="Lato" w:hAnsi="Lato"/>
                <w:sz w:val="20"/>
                <w:szCs w:val="20"/>
              </w:rPr>
              <w:t> </w:t>
            </w:r>
            <w:r w:rsidRPr="00834B1F">
              <w:rPr>
                <w:rFonts w:ascii="Lato" w:hAnsi="Lato"/>
                <w:sz w:val="20"/>
                <w:szCs w:val="20"/>
              </w:rPr>
              <w:t>w</w:t>
            </w:r>
            <w:r w:rsidR="00FE6761">
              <w:rPr>
                <w:rFonts w:ascii="Lato" w:hAnsi="Lato"/>
                <w:sz w:val="20"/>
                <w:szCs w:val="20"/>
              </w:rPr>
              <w:t> </w:t>
            </w:r>
            <w:r w:rsidR="00D3461F">
              <w:rPr>
                <w:rFonts w:ascii="Lato" w:hAnsi="Lato"/>
                <w:sz w:val="20"/>
                <w:szCs w:val="20"/>
              </w:rPr>
              <w:t xml:space="preserve">ustawach regulujących </w:t>
            </w:r>
            <w:r w:rsidRPr="00834B1F">
              <w:rPr>
                <w:rFonts w:ascii="Lato" w:hAnsi="Lato"/>
                <w:sz w:val="20"/>
                <w:szCs w:val="20"/>
              </w:rPr>
              <w:t>poszczególn</w:t>
            </w:r>
            <w:r w:rsidR="00D3461F">
              <w:rPr>
                <w:rFonts w:ascii="Lato" w:hAnsi="Lato"/>
                <w:sz w:val="20"/>
                <w:szCs w:val="20"/>
              </w:rPr>
              <w:t>e postępowania</w:t>
            </w:r>
            <w:r w:rsidRPr="00834B1F">
              <w:rPr>
                <w:rFonts w:ascii="Lato" w:hAnsi="Lato"/>
                <w:sz w:val="20"/>
                <w:szCs w:val="20"/>
              </w:rPr>
              <w:t>. Stanowisko to nie jest trafne. Warto bowiem zauważyć, że – co do zasady – przedmiotem tej regulacji są materiały archiwalne wchodzące do państwowego zasobu archiwalnego jako wytworzone przez administrację publiczną (czyli „państwowe jednostki organizacyjne” w</w:t>
            </w:r>
            <w:r w:rsidR="00FE6761">
              <w:rPr>
                <w:rFonts w:ascii="Lato" w:hAnsi="Lato"/>
                <w:sz w:val="20"/>
                <w:szCs w:val="20"/>
              </w:rPr>
              <w:t> </w:t>
            </w:r>
            <w:r w:rsidRPr="00834B1F">
              <w:rPr>
                <w:rFonts w:ascii="Lato" w:hAnsi="Lato"/>
                <w:sz w:val="20"/>
                <w:szCs w:val="20"/>
              </w:rPr>
              <w:t xml:space="preserve">rozumieniu </w:t>
            </w:r>
            <w:r w:rsidR="00BE3FE8">
              <w:rPr>
                <w:rFonts w:ascii="Lato" w:hAnsi="Lato"/>
                <w:sz w:val="20"/>
                <w:szCs w:val="20"/>
              </w:rPr>
              <w:t>ustawy</w:t>
            </w:r>
            <w:r w:rsidR="00304CDB">
              <w:rPr>
                <w:rFonts w:ascii="Lato" w:hAnsi="Lato"/>
                <w:sz w:val="20"/>
                <w:szCs w:val="20"/>
              </w:rPr>
              <w:t xml:space="preserve"> o narodowym zasobie archiwalnym i archiwach</w:t>
            </w:r>
            <w:r w:rsidRPr="00834B1F">
              <w:rPr>
                <w:rFonts w:ascii="Lato" w:hAnsi="Lato"/>
                <w:sz w:val="20"/>
                <w:szCs w:val="20"/>
              </w:rPr>
              <w:t>). Dokumentacja taka będzie zatem miała walor dokumentu urzędowego w rozumieniu KPC:</w:t>
            </w:r>
            <w:r w:rsidR="00BE3FE8">
              <w:rPr>
                <w:rFonts w:ascii="Lato" w:hAnsi="Lato"/>
                <w:sz w:val="20"/>
                <w:szCs w:val="20"/>
              </w:rPr>
              <w:t xml:space="preserve"> </w:t>
            </w:r>
          </w:p>
          <w:p w14:paraId="4FF61486" w14:textId="77777777" w:rsidR="00834B1F" w:rsidRPr="00834B1F" w:rsidRDefault="00834B1F" w:rsidP="00834B1F">
            <w:pPr>
              <w:jc w:val="both"/>
              <w:rPr>
                <w:rFonts w:ascii="Lato" w:hAnsi="Lato"/>
                <w:sz w:val="20"/>
                <w:szCs w:val="20"/>
              </w:rPr>
            </w:pPr>
            <w:r w:rsidRPr="00834B1F">
              <w:rPr>
                <w:rFonts w:ascii="Lato" w:hAnsi="Lato"/>
                <w:sz w:val="20"/>
                <w:szCs w:val="20"/>
              </w:rPr>
              <w:t>Art.  244.  [Dokumenty urzędowe]</w:t>
            </w:r>
          </w:p>
          <w:p w14:paraId="2E7E2E2D" w14:textId="6A439193" w:rsidR="00834B1F" w:rsidRPr="00834B1F" w:rsidRDefault="00834B1F" w:rsidP="00834B1F">
            <w:pPr>
              <w:jc w:val="both"/>
              <w:rPr>
                <w:rFonts w:ascii="Lato" w:hAnsi="Lato"/>
                <w:sz w:val="20"/>
                <w:szCs w:val="20"/>
              </w:rPr>
            </w:pPr>
            <w:r w:rsidRPr="00834B1F">
              <w:rPr>
                <w:rFonts w:ascii="Lato" w:hAnsi="Lato"/>
                <w:sz w:val="20"/>
                <w:szCs w:val="20"/>
              </w:rPr>
              <w:t>§  1. Dokumenty urzędowe, sporządzone w</w:t>
            </w:r>
            <w:r w:rsidR="00FE6761">
              <w:rPr>
                <w:rFonts w:ascii="Lato" w:hAnsi="Lato"/>
                <w:sz w:val="20"/>
                <w:szCs w:val="20"/>
              </w:rPr>
              <w:t> </w:t>
            </w:r>
            <w:r w:rsidRPr="00834B1F">
              <w:rPr>
                <w:rFonts w:ascii="Lato" w:hAnsi="Lato"/>
                <w:sz w:val="20"/>
                <w:szCs w:val="20"/>
              </w:rPr>
              <w:t xml:space="preserve">przepisanej formie przez powołane do </w:t>
            </w:r>
            <w:r w:rsidRPr="00834B1F">
              <w:rPr>
                <w:rFonts w:ascii="Lato" w:hAnsi="Lato"/>
                <w:sz w:val="20"/>
                <w:szCs w:val="20"/>
              </w:rPr>
              <w:lastRenderedPageBreak/>
              <w:t>tego organy władzy publicznej i inne organy państwowe w zakresie ich działania, stanowią dowód tego, co zostało w nich urzędowo zaświadczone.</w:t>
            </w:r>
          </w:p>
          <w:p w14:paraId="507D6AA4" w14:textId="63E44B92" w:rsidR="00834B1F" w:rsidRPr="00834B1F" w:rsidRDefault="00834B1F" w:rsidP="00834B1F">
            <w:pPr>
              <w:jc w:val="both"/>
              <w:rPr>
                <w:rFonts w:ascii="Lato" w:hAnsi="Lato"/>
                <w:sz w:val="20"/>
                <w:szCs w:val="20"/>
              </w:rPr>
            </w:pPr>
            <w:r w:rsidRPr="00834B1F">
              <w:rPr>
                <w:rFonts w:ascii="Lato" w:hAnsi="Lato"/>
                <w:sz w:val="20"/>
                <w:szCs w:val="20"/>
              </w:rPr>
              <w:t>§  2. Przepis § 1 stosuje się odpowiednio do dokumentów urzędowych sporządzonych przez podmioty, inne niż wymienione w § 1, w zakresie zleconych im przez ustawę zadań z dziedziny administracji publicznej.</w:t>
            </w:r>
          </w:p>
          <w:p w14:paraId="7670F46F" w14:textId="04F00A9D" w:rsidR="00834B1F" w:rsidRPr="00834B1F" w:rsidRDefault="00834B1F" w:rsidP="00834B1F">
            <w:pPr>
              <w:jc w:val="both"/>
              <w:rPr>
                <w:rFonts w:ascii="Lato" w:hAnsi="Lato"/>
                <w:sz w:val="20"/>
                <w:szCs w:val="20"/>
              </w:rPr>
            </w:pPr>
            <w:r w:rsidRPr="00834B1F">
              <w:rPr>
                <w:rFonts w:ascii="Lato" w:hAnsi="Lato"/>
                <w:sz w:val="20"/>
                <w:szCs w:val="20"/>
              </w:rPr>
              <w:t>Bez wątpienia, dokumentacja powstająca stosownie do przepisów instrukcji kancelaryjnej (zwłaszcza wspólnej dla organów samorządu terytorialnego i</w:t>
            </w:r>
            <w:r w:rsidR="00FE6761">
              <w:rPr>
                <w:rFonts w:ascii="Lato" w:hAnsi="Lato"/>
                <w:sz w:val="20"/>
                <w:szCs w:val="20"/>
              </w:rPr>
              <w:t> </w:t>
            </w:r>
            <w:r w:rsidRPr="00834B1F">
              <w:rPr>
                <w:rFonts w:ascii="Lato" w:hAnsi="Lato"/>
                <w:sz w:val="20"/>
                <w:szCs w:val="20"/>
              </w:rPr>
              <w:t>organów administracji rządowej w</w:t>
            </w:r>
            <w:r w:rsidR="00FE6761">
              <w:rPr>
                <w:rFonts w:ascii="Lato" w:hAnsi="Lato"/>
                <w:sz w:val="20"/>
                <w:szCs w:val="20"/>
              </w:rPr>
              <w:t> </w:t>
            </w:r>
            <w:r w:rsidRPr="00834B1F">
              <w:rPr>
                <w:rFonts w:ascii="Lato" w:hAnsi="Lato"/>
                <w:sz w:val="20"/>
                <w:szCs w:val="20"/>
              </w:rPr>
              <w:t>województwie) będzie stanowić dokumenty urzędowe na gruncie KPC. Powołany przepis KPC wskazuje, że – aby „dokument” był „dokumentem urzędowym” musi być sporządzony „w przepisanej formie”. W przypadku wprowadzenia do polskiego porządku normatywnego analizowanego ust. 1j odwzorowanie cyfrowe byłoby taką „przepisaną formą” (to, że pozostawia się odwzorowanie cyfrowe, a niszczy nośnik materialny, wynikałoby z</w:t>
            </w:r>
            <w:r w:rsidR="00FE6761">
              <w:rPr>
                <w:rFonts w:ascii="Lato" w:hAnsi="Lato"/>
                <w:sz w:val="20"/>
                <w:szCs w:val="20"/>
              </w:rPr>
              <w:t> </w:t>
            </w:r>
            <w:r w:rsidRPr="00834B1F">
              <w:rPr>
                <w:rFonts w:ascii="Lato" w:hAnsi="Lato"/>
                <w:sz w:val="20"/>
                <w:szCs w:val="20"/>
              </w:rPr>
              <w:t>litery prawa). Ponadto konsekwentne przyjęcie stanowiska MS doprowadziłoby do zanegowania dopuszczalności brakowania jakichkolwiek dokumentów, tylko po to, aby umożliwić sądowi zapoznanie się z ich oryginałami (na pierwotnych nośnikach) w</w:t>
            </w:r>
            <w:r w:rsidR="00FE6761">
              <w:rPr>
                <w:rFonts w:ascii="Lato" w:hAnsi="Lato"/>
                <w:sz w:val="20"/>
                <w:szCs w:val="20"/>
              </w:rPr>
              <w:t> </w:t>
            </w:r>
            <w:r w:rsidRPr="00834B1F">
              <w:rPr>
                <w:rFonts w:ascii="Lato" w:hAnsi="Lato"/>
                <w:sz w:val="20"/>
                <w:szCs w:val="20"/>
              </w:rPr>
              <w:t>czasie nieoznaczonym. Takie założeni</w:t>
            </w:r>
            <w:r w:rsidR="00D3461F">
              <w:rPr>
                <w:rFonts w:ascii="Lato" w:hAnsi="Lato"/>
                <w:sz w:val="20"/>
                <w:szCs w:val="20"/>
              </w:rPr>
              <w:t>e</w:t>
            </w:r>
            <w:r w:rsidRPr="00834B1F">
              <w:rPr>
                <w:rFonts w:ascii="Lato" w:hAnsi="Lato"/>
                <w:sz w:val="20"/>
                <w:szCs w:val="20"/>
              </w:rPr>
              <w:t xml:space="preserve"> byłoby zaś sprzeczne z podstawowymi zasadami postępowania z dokumentacją (uregulowanymi w przepisach wykonawczych do </w:t>
            </w:r>
            <w:r w:rsidR="00BE3FE8">
              <w:rPr>
                <w:rFonts w:ascii="Lato" w:hAnsi="Lato"/>
                <w:sz w:val="20"/>
                <w:szCs w:val="20"/>
              </w:rPr>
              <w:t>ustawy</w:t>
            </w:r>
            <w:r w:rsidRPr="00834B1F">
              <w:rPr>
                <w:rFonts w:ascii="Lato" w:hAnsi="Lato"/>
                <w:sz w:val="20"/>
                <w:szCs w:val="20"/>
              </w:rPr>
              <w:t xml:space="preserve"> oraz innych aktach normatywnych).</w:t>
            </w:r>
          </w:p>
          <w:p w14:paraId="665E44E0" w14:textId="14D9B3A7" w:rsidR="00834B1F" w:rsidRPr="00834B1F" w:rsidRDefault="00834B1F" w:rsidP="00834B1F">
            <w:pPr>
              <w:jc w:val="both"/>
              <w:rPr>
                <w:rFonts w:ascii="Lato" w:hAnsi="Lato"/>
                <w:sz w:val="20"/>
                <w:szCs w:val="20"/>
              </w:rPr>
            </w:pPr>
            <w:r w:rsidRPr="00834B1F">
              <w:rPr>
                <w:rFonts w:ascii="Lato" w:hAnsi="Lato"/>
                <w:sz w:val="20"/>
                <w:szCs w:val="20"/>
              </w:rPr>
              <w:t xml:space="preserve">Wobec powyższego za niezasadny trzeba uznać pogląd MS o możliwym wpływie projektowanej regulacji na postępowanie cywilne. Postępowanie dowodowe na gruncie KPC zostało bowiem uregulowanie w tym Kodeksie, a projektowane przepisy </w:t>
            </w:r>
            <w:r w:rsidR="00BE3FE8">
              <w:rPr>
                <w:rFonts w:ascii="Lato" w:hAnsi="Lato"/>
                <w:sz w:val="20"/>
                <w:szCs w:val="20"/>
              </w:rPr>
              <w:t>ustawy</w:t>
            </w:r>
            <w:r w:rsidRPr="00834B1F">
              <w:rPr>
                <w:rFonts w:ascii="Lato" w:hAnsi="Lato"/>
                <w:sz w:val="20"/>
                <w:szCs w:val="20"/>
              </w:rPr>
              <w:t xml:space="preserve"> mogą mieć znaczenie tylko dla </w:t>
            </w:r>
            <w:r w:rsidRPr="00834B1F">
              <w:rPr>
                <w:rFonts w:ascii="Lato" w:hAnsi="Lato"/>
                <w:sz w:val="20"/>
                <w:szCs w:val="20"/>
              </w:rPr>
              <w:lastRenderedPageBreak/>
              <w:t>potwierdzenia (nie „oceny”, a jedynie „potwierdzenia”), że odwzorowanie cyfrowe, jako dokument elektroniczny „w</w:t>
            </w:r>
            <w:r w:rsidR="00FE6761">
              <w:rPr>
                <w:rFonts w:ascii="Lato" w:hAnsi="Lato"/>
                <w:sz w:val="20"/>
                <w:szCs w:val="20"/>
              </w:rPr>
              <w:t> </w:t>
            </w:r>
            <w:r w:rsidRPr="00834B1F">
              <w:rPr>
                <w:rFonts w:ascii="Lato" w:hAnsi="Lato"/>
                <w:sz w:val="20"/>
                <w:szCs w:val="20"/>
              </w:rPr>
              <w:t>przepisanej formie” spełnia kryterium uznania za dokument urzędowy.</w:t>
            </w:r>
          </w:p>
          <w:p w14:paraId="49853DA2" w14:textId="77777777" w:rsidR="00834B1F" w:rsidRPr="00834B1F" w:rsidRDefault="00834B1F" w:rsidP="00834B1F">
            <w:pPr>
              <w:jc w:val="both"/>
              <w:rPr>
                <w:rFonts w:ascii="Lato" w:hAnsi="Lato"/>
                <w:sz w:val="20"/>
                <w:szCs w:val="20"/>
              </w:rPr>
            </w:pPr>
          </w:p>
          <w:p w14:paraId="179A5E26" w14:textId="34750662" w:rsidR="00834B1F" w:rsidRPr="00834B1F" w:rsidRDefault="00834B1F" w:rsidP="00834B1F">
            <w:pPr>
              <w:jc w:val="both"/>
              <w:rPr>
                <w:rFonts w:ascii="Lato" w:hAnsi="Lato"/>
                <w:sz w:val="20"/>
                <w:szCs w:val="20"/>
              </w:rPr>
            </w:pPr>
            <w:r w:rsidRPr="00834B1F">
              <w:rPr>
                <w:rFonts w:ascii="Lato" w:hAnsi="Lato"/>
                <w:sz w:val="20"/>
                <w:szCs w:val="20"/>
              </w:rPr>
              <w:t>2.</w:t>
            </w:r>
            <w:r w:rsidRPr="00834B1F">
              <w:rPr>
                <w:rFonts w:ascii="Lato" w:hAnsi="Lato"/>
                <w:sz w:val="20"/>
                <w:szCs w:val="20"/>
              </w:rPr>
              <w:tab/>
              <w:t>N</w:t>
            </w:r>
            <w:r w:rsidR="009C4D85">
              <w:rPr>
                <w:rFonts w:ascii="Lato" w:hAnsi="Lato"/>
                <w:sz w:val="20"/>
                <w:szCs w:val="20"/>
              </w:rPr>
              <w:t>ieuzasadniona</w:t>
            </w:r>
            <w:r w:rsidRPr="00834B1F">
              <w:rPr>
                <w:rFonts w:ascii="Lato" w:hAnsi="Lato"/>
                <w:sz w:val="20"/>
                <w:szCs w:val="20"/>
              </w:rPr>
              <w:t xml:space="preserve"> </w:t>
            </w:r>
            <w:r w:rsidR="009C4D85">
              <w:rPr>
                <w:rFonts w:ascii="Lato" w:hAnsi="Lato"/>
                <w:sz w:val="20"/>
                <w:szCs w:val="20"/>
              </w:rPr>
              <w:t xml:space="preserve">jest </w:t>
            </w:r>
            <w:r w:rsidRPr="00834B1F">
              <w:rPr>
                <w:rFonts w:ascii="Lato" w:hAnsi="Lato"/>
                <w:sz w:val="20"/>
                <w:szCs w:val="20"/>
              </w:rPr>
              <w:t xml:space="preserve">także argumentacja MS, w świetle której przepis art. 2 ust. 1 </w:t>
            </w:r>
            <w:r w:rsidR="00377A81">
              <w:rPr>
                <w:rFonts w:ascii="Lato" w:hAnsi="Lato"/>
                <w:sz w:val="20"/>
                <w:szCs w:val="20"/>
              </w:rPr>
              <w:t xml:space="preserve">ustawy </w:t>
            </w:r>
            <w:r w:rsidR="009C4D85">
              <w:rPr>
                <w:rFonts w:ascii="Lato" w:hAnsi="Lato"/>
                <w:sz w:val="20"/>
                <w:szCs w:val="20"/>
              </w:rPr>
              <w:t>o narodowym zasobie archiwalnym i archiwach</w:t>
            </w:r>
            <w:r w:rsidRPr="00834B1F">
              <w:rPr>
                <w:rFonts w:ascii="Lato" w:hAnsi="Lato"/>
                <w:sz w:val="20"/>
                <w:szCs w:val="20"/>
              </w:rPr>
              <w:t xml:space="preserve"> (narodowy zasób archiwalny służy nauce, kulturze, gospodarce narodowej oraz potrzebom obywateli)</w:t>
            </w:r>
            <w:r w:rsidR="00D3461F">
              <w:rPr>
                <w:rFonts w:ascii="Lato" w:hAnsi="Lato"/>
                <w:sz w:val="20"/>
                <w:szCs w:val="20"/>
              </w:rPr>
              <w:t>,</w:t>
            </w:r>
            <w:r w:rsidRPr="00834B1F">
              <w:rPr>
                <w:rFonts w:ascii="Lato" w:hAnsi="Lato"/>
                <w:sz w:val="20"/>
                <w:szCs w:val="20"/>
              </w:rPr>
              <w:t xml:space="preserve"> </w:t>
            </w:r>
            <w:r w:rsidR="00D3461F">
              <w:rPr>
                <w:rFonts w:ascii="Lato" w:hAnsi="Lato"/>
                <w:sz w:val="20"/>
                <w:szCs w:val="20"/>
              </w:rPr>
              <w:t>s</w:t>
            </w:r>
            <w:r w:rsidRPr="00834B1F">
              <w:rPr>
                <w:rFonts w:ascii="Lato" w:hAnsi="Lato"/>
                <w:sz w:val="20"/>
                <w:szCs w:val="20"/>
              </w:rPr>
              <w:t xml:space="preserve">prawia, że nie może w nim zostać uregulowana materia wartości dowodowej i historycznej dokumentacji w składach chronologicznych i jej </w:t>
            </w:r>
            <w:proofErr w:type="spellStart"/>
            <w:r w:rsidRPr="00834B1F">
              <w:rPr>
                <w:rFonts w:ascii="Lato" w:hAnsi="Lato"/>
                <w:sz w:val="20"/>
                <w:szCs w:val="20"/>
              </w:rPr>
              <w:t>odwzorowań</w:t>
            </w:r>
            <w:proofErr w:type="spellEnd"/>
            <w:r w:rsidRPr="00834B1F">
              <w:rPr>
                <w:rFonts w:ascii="Lato" w:hAnsi="Lato"/>
                <w:sz w:val="20"/>
                <w:szCs w:val="20"/>
              </w:rPr>
              <w:t xml:space="preserve"> cyfrowych.  Przy  interpretacji </w:t>
            </w:r>
            <w:r w:rsidR="00D3461F">
              <w:rPr>
                <w:rFonts w:ascii="Lato" w:hAnsi="Lato"/>
                <w:sz w:val="20"/>
                <w:szCs w:val="20"/>
              </w:rPr>
              <w:t xml:space="preserve">art. 2 ust. 1 </w:t>
            </w:r>
            <w:r w:rsidRPr="00834B1F">
              <w:rPr>
                <w:rFonts w:ascii="Lato" w:hAnsi="Lato"/>
                <w:sz w:val="20"/>
                <w:szCs w:val="20"/>
              </w:rPr>
              <w:t>należy bowiem pamiętać, że pojęcie „narodowego zasobu archiwalnego” nie ogranicza się do zasobu archiwów państwowych, ale obejmuje także dokumentację na tzw. przedpolu archiwaln</w:t>
            </w:r>
            <w:r>
              <w:rPr>
                <w:rFonts w:ascii="Lato" w:hAnsi="Lato"/>
                <w:sz w:val="20"/>
                <w:szCs w:val="20"/>
              </w:rPr>
              <w:t>ym</w:t>
            </w:r>
            <w:r w:rsidRPr="00834B1F">
              <w:rPr>
                <w:rFonts w:ascii="Lato" w:hAnsi="Lato"/>
                <w:sz w:val="20"/>
                <w:szCs w:val="20"/>
              </w:rPr>
              <w:t xml:space="preserve"> (a zatem w „registraturach” urzędów). Co więcej, projektowana regulacja dotyczyłaby także dokumentacji niearchiwalnej (podlegającej brakowaniu). Nie można zatem z art.</w:t>
            </w:r>
            <w:r w:rsidR="00BC0E43">
              <w:rPr>
                <w:rFonts w:ascii="Lato" w:hAnsi="Lato"/>
                <w:sz w:val="20"/>
                <w:szCs w:val="20"/>
              </w:rPr>
              <w:t xml:space="preserve"> </w:t>
            </w:r>
            <w:r w:rsidRPr="00834B1F">
              <w:rPr>
                <w:rFonts w:ascii="Lato" w:hAnsi="Lato"/>
                <w:sz w:val="20"/>
                <w:szCs w:val="20"/>
              </w:rPr>
              <w:t xml:space="preserve">2 ust. 1 </w:t>
            </w:r>
            <w:r w:rsidR="00BC0E43">
              <w:rPr>
                <w:rFonts w:ascii="Lato" w:hAnsi="Lato"/>
                <w:sz w:val="20"/>
                <w:szCs w:val="20"/>
              </w:rPr>
              <w:t>ustawy</w:t>
            </w:r>
            <w:r w:rsidRPr="00834B1F">
              <w:rPr>
                <w:rFonts w:ascii="Lato" w:hAnsi="Lato"/>
                <w:sz w:val="20"/>
                <w:szCs w:val="20"/>
              </w:rPr>
              <w:t xml:space="preserve"> </w:t>
            </w:r>
            <w:r w:rsidR="00D3461F">
              <w:rPr>
                <w:rFonts w:ascii="Lato" w:hAnsi="Lato"/>
                <w:sz w:val="20"/>
                <w:szCs w:val="20"/>
              </w:rPr>
              <w:t>wywodzić</w:t>
            </w:r>
            <w:r w:rsidRPr="00834B1F">
              <w:rPr>
                <w:rFonts w:ascii="Lato" w:hAnsi="Lato"/>
                <w:sz w:val="20"/>
                <w:szCs w:val="20"/>
              </w:rPr>
              <w:t>, że dokumentacja wytwarzana przez administrację publiczną służy tylko celom enumeratywnie w nim wskazanym, z</w:t>
            </w:r>
            <w:r w:rsidR="00F70F39">
              <w:rPr>
                <w:rFonts w:ascii="Lato" w:hAnsi="Lato"/>
                <w:sz w:val="20"/>
                <w:szCs w:val="20"/>
              </w:rPr>
              <w:t> </w:t>
            </w:r>
            <w:r w:rsidRPr="00834B1F">
              <w:rPr>
                <w:rFonts w:ascii="Lato" w:hAnsi="Lato"/>
                <w:sz w:val="20"/>
                <w:szCs w:val="20"/>
              </w:rPr>
              <w:t xml:space="preserve">wykluczeniem zastosowania jako środka dowodowego. </w:t>
            </w:r>
            <w:r w:rsidR="00D3461F">
              <w:rPr>
                <w:rFonts w:ascii="Lato" w:hAnsi="Lato"/>
                <w:sz w:val="20"/>
                <w:szCs w:val="20"/>
              </w:rPr>
              <w:t>„Potrzeby obywateli”, o</w:t>
            </w:r>
            <w:r w:rsidR="00F70F39">
              <w:rPr>
                <w:rFonts w:ascii="Lato" w:hAnsi="Lato"/>
                <w:sz w:val="20"/>
                <w:szCs w:val="20"/>
              </w:rPr>
              <w:t> </w:t>
            </w:r>
            <w:r w:rsidR="00D3461F">
              <w:rPr>
                <w:rFonts w:ascii="Lato" w:hAnsi="Lato"/>
                <w:sz w:val="20"/>
                <w:szCs w:val="20"/>
              </w:rPr>
              <w:t xml:space="preserve">których mowa w art. 2 ust. 1, to również potrzeby przedstawienia w sądzie lub przed innym organem dokumentu sporządzonego w przepisanej formie, np. właśnie odwzorowania cyfrowego. </w:t>
            </w:r>
            <w:r w:rsidR="00BC0E43">
              <w:rPr>
                <w:rFonts w:ascii="Lato" w:hAnsi="Lato"/>
                <w:sz w:val="20"/>
                <w:szCs w:val="20"/>
              </w:rPr>
              <w:t xml:space="preserve">Ustawa </w:t>
            </w:r>
            <w:r w:rsidR="0012723A">
              <w:rPr>
                <w:rFonts w:ascii="Lato" w:hAnsi="Lato"/>
                <w:sz w:val="20"/>
                <w:szCs w:val="20"/>
              </w:rPr>
              <w:t xml:space="preserve">o narodowym zasobie archiwalnym i archiwach </w:t>
            </w:r>
            <w:r w:rsidRPr="00834B1F">
              <w:rPr>
                <w:rFonts w:ascii="Lato" w:hAnsi="Lato"/>
                <w:sz w:val="20"/>
                <w:szCs w:val="20"/>
              </w:rPr>
              <w:t>pełni – oprócz regulacji materii „prawa archiwalnego” – także obszar zarządzania dokumentacj</w:t>
            </w:r>
            <w:r w:rsidR="00D3461F">
              <w:rPr>
                <w:rFonts w:ascii="Lato" w:hAnsi="Lato"/>
                <w:sz w:val="20"/>
                <w:szCs w:val="20"/>
              </w:rPr>
              <w:t>ą</w:t>
            </w:r>
            <w:r w:rsidRPr="00834B1F">
              <w:rPr>
                <w:rFonts w:ascii="Lato" w:hAnsi="Lato"/>
                <w:sz w:val="20"/>
                <w:szCs w:val="20"/>
              </w:rPr>
              <w:t xml:space="preserve">, czyli – w świetle rozważań przedstawionych w punkcie 1 – kwestię „przepisanej formy” dokumentu urzędowego. Nie można traktować art. 2 ust. </w:t>
            </w:r>
            <w:r w:rsidRPr="00834B1F">
              <w:rPr>
                <w:rFonts w:ascii="Lato" w:hAnsi="Lato"/>
                <w:sz w:val="20"/>
                <w:szCs w:val="20"/>
              </w:rPr>
              <w:lastRenderedPageBreak/>
              <w:t>1 jako wyrazu wyłącznego celu ustawy archiwalnej, z</w:t>
            </w:r>
            <w:r w:rsidR="00943421">
              <w:rPr>
                <w:rFonts w:ascii="Lato" w:hAnsi="Lato"/>
                <w:sz w:val="20"/>
                <w:szCs w:val="20"/>
              </w:rPr>
              <w:t> </w:t>
            </w:r>
            <w:r w:rsidRPr="00834B1F">
              <w:rPr>
                <w:rFonts w:ascii="Lato" w:hAnsi="Lato"/>
                <w:sz w:val="20"/>
                <w:szCs w:val="20"/>
              </w:rPr>
              <w:t>pominięciem wykładni językowej i</w:t>
            </w:r>
            <w:r w:rsidR="00943421">
              <w:rPr>
                <w:rFonts w:ascii="Lato" w:hAnsi="Lato"/>
                <w:sz w:val="20"/>
                <w:szCs w:val="20"/>
              </w:rPr>
              <w:t> </w:t>
            </w:r>
            <w:r w:rsidRPr="00834B1F">
              <w:rPr>
                <w:rFonts w:ascii="Lato" w:hAnsi="Lato"/>
                <w:sz w:val="20"/>
                <w:szCs w:val="20"/>
              </w:rPr>
              <w:t>funkcjonalnej poszczególnych jej przepisów. Podejście przeciwne (zaprezentowane w stanowisku M</w:t>
            </w:r>
            <w:r w:rsidR="00C21A16">
              <w:rPr>
                <w:rFonts w:ascii="Lato" w:hAnsi="Lato"/>
                <w:sz w:val="20"/>
                <w:szCs w:val="20"/>
              </w:rPr>
              <w:t xml:space="preserve">inisterstwa </w:t>
            </w:r>
            <w:r w:rsidRPr="00834B1F">
              <w:rPr>
                <w:rFonts w:ascii="Lato" w:hAnsi="Lato"/>
                <w:sz w:val="20"/>
                <w:szCs w:val="20"/>
              </w:rPr>
              <w:t>S</w:t>
            </w:r>
            <w:r w:rsidR="00C21A16">
              <w:rPr>
                <w:rFonts w:ascii="Lato" w:hAnsi="Lato"/>
                <w:sz w:val="20"/>
                <w:szCs w:val="20"/>
              </w:rPr>
              <w:t>prawiedliwości</w:t>
            </w:r>
            <w:r w:rsidRPr="00834B1F">
              <w:rPr>
                <w:rFonts w:ascii="Lato" w:hAnsi="Lato"/>
                <w:sz w:val="20"/>
                <w:szCs w:val="20"/>
              </w:rPr>
              <w:t>) prowadziłoby do błędnego utożsamienia przykładowych zastosowań narodowego zasobu archiwalnego z celami ustawy archiwalnej – utożsamienia, którego nie potwierdza językowa wykładnia tego przepisu.</w:t>
            </w:r>
          </w:p>
          <w:p w14:paraId="181A99AB" w14:textId="053C85F4" w:rsidR="00834B1F" w:rsidRPr="00834B1F" w:rsidRDefault="00834B1F" w:rsidP="00834B1F">
            <w:pPr>
              <w:jc w:val="both"/>
              <w:rPr>
                <w:rFonts w:ascii="Lato" w:hAnsi="Lato"/>
                <w:sz w:val="20"/>
                <w:szCs w:val="20"/>
              </w:rPr>
            </w:pPr>
            <w:r w:rsidRPr="00834B1F">
              <w:rPr>
                <w:rFonts w:ascii="Lato" w:hAnsi="Lato"/>
                <w:sz w:val="20"/>
                <w:szCs w:val="20"/>
              </w:rPr>
              <w:t xml:space="preserve">W tym zakresie nie wydaje się dopuszczalne uznanie, że wykładnia systemowa oparta na relacji </w:t>
            </w:r>
            <w:r w:rsidR="00BC0E43">
              <w:rPr>
                <w:rFonts w:ascii="Lato" w:hAnsi="Lato"/>
                <w:sz w:val="20"/>
                <w:szCs w:val="20"/>
              </w:rPr>
              <w:t>ustawy</w:t>
            </w:r>
            <w:r w:rsidRPr="00834B1F">
              <w:rPr>
                <w:rFonts w:ascii="Lato" w:hAnsi="Lato"/>
                <w:sz w:val="20"/>
                <w:szCs w:val="20"/>
              </w:rPr>
              <w:t xml:space="preserve"> i KPC wyklucza możliwość umieszczenia właśnie w</w:t>
            </w:r>
            <w:r w:rsidR="00BC0E43">
              <w:rPr>
                <w:rFonts w:ascii="Lato" w:hAnsi="Lato"/>
                <w:sz w:val="20"/>
                <w:szCs w:val="20"/>
              </w:rPr>
              <w:t xml:space="preserve"> ustawie</w:t>
            </w:r>
            <w:r w:rsidR="00943421">
              <w:rPr>
                <w:rFonts w:ascii="Lato" w:hAnsi="Lato"/>
                <w:sz w:val="20"/>
                <w:szCs w:val="20"/>
              </w:rPr>
              <w:t xml:space="preserve"> o narodowym zasobie archiwalnym i archiwach</w:t>
            </w:r>
            <w:r w:rsidRPr="00834B1F">
              <w:rPr>
                <w:rFonts w:ascii="Lato" w:hAnsi="Lato"/>
                <w:sz w:val="20"/>
                <w:szCs w:val="20"/>
              </w:rPr>
              <w:t xml:space="preserve"> projektowanej regulacji.</w:t>
            </w:r>
          </w:p>
          <w:p w14:paraId="2CEB7F40" w14:textId="4F8601FF" w:rsidR="00834B1F" w:rsidRPr="00C9699B" w:rsidRDefault="00834B1F" w:rsidP="00C9699B">
            <w:pPr>
              <w:jc w:val="both"/>
              <w:rPr>
                <w:rFonts w:ascii="Lato" w:hAnsi="Lato"/>
                <w:sz w:val="20"/>
                <w:szCs w:val="20"/>
              </w:rPr>
            </w:pPr>
          </w:p>
        </w:tc>
      </w:tr>
      <w:tr w:rsidR="0020229A" w:rsidRPr="00C9699B" w14:paraId="2CDDCCD8" w14:textId="77777777" w:rsidTr="0020229A">
        <w:tc>
          <w:tcPr>
            <w:tcW w:w="548" w:type="dxa"/>
          </w:tcPr>
          <w:p w14:paraId="2964EB01" w14:textId="77777777" w:rsidR="0020229A" w:rsidRPr="00C9699B" w:rsidRDefault="007E14A6" w:rsidP="00C9699B">
            <w:pPr>
              <w:jc w:val="both"/>
              <w:rPr>
                <w:rFonts w:ascii="Lato" w:hAnsi="Lato"/>
                <w:sz w:val="20"/>
                <w:szCs w:val="20"/>
              </w:rPr>
            </w:pPr>
            <w:r>
              <w:rPr>
                <w:rFonts w:ascii="Lato" w:hAnsi="Lato"/>
                <w:sz w:val="20"/>
                <w:szCs w:val="20"/>
              </w:rPr>
              <w:lastRenderedPageBreak/>
              <w:t>32</w:t>
            </w:r>
          </w:p>
        </w:tc>
        <w:tc>
          <w:tcPr>
            <w:tcW w:w="1632" w:type="dxa"/>
          </w:tcPr>
          <w:p w14:paraId="1F984A73" w14:textId="77777777" w:rsidR="0020229A" w:rsidRPr="00C9699B" w:rsidRDefault="0020229A" w:rsidP="00C9699B">
            <w:pPr>
              <w:jc w:val="both"/>
              <w:rPr>
                <w:rFonts w:ascii="Lato" w:hAnsi="Lato"/>
                <w:sz w:val="20"/>
                <w:szCs w:val="20"/>
              </w:rPr>
            </w:pPr>
            <w:r w:rsidRPr="00C9699B">
              <w:rPr>
                <w:rFonts w:ascii="Lato" w:hAnsi="Lato"/>
                <w:sz w:val="20"/>
                <w:szCs w:val="20"/>
              </w:rPr>
              <w:t>Minister</w:t>
            </w:r>
            <w:r w:rsidR="00BF50CA" w:rsidRPr="00C9699B">
              <w:rPr>
                <w:rFonts w:ascii="Lato" w:hAnsi="Lato"/>
                <w:sz w:val="20"/>
                <w:szCs w:val="20"/>
              </w:rPr>
              <w:t xml:space="preserve"> </w:t>
            </w:r>
            <w:r w:rsidRPr="00C9699B">
              <w:rPr>
                <w:rFonts w:ascii="Lato" w:hAnsi="Lato"/>
                <w:sz w:val="20"/>
                <w:szCs w:val="20"/>
              </w:rPr>
              <w:t>Sprawiedliwości</w:t>
            </w:r>
          </w:p>
        </w:tc>
        <w:tc>
          <w:tcPr>
            <w:tcW w:w="1741" w:type="dxa"/>
          </w:tcPr>
          <w:p w14:paraId="306CE363" w14:textId="3285DF6C" w:rsidR="0020229A" w:rsidRPr="00C9699B" w:rsidRDefault="0045001A" w:rsidP="00C9699B">
            <w:pPr>
              <w:jc w:val="both"/>
              <w:rPr>
                <w:rFonts w:ascii="Lato" w:hAnsi="Lato"/>
                <w:sz w:val="20"/>
                <w:szCs w:val="20"/>
              </w:rPr>
            </w:pPr>
            <w:r>
              <w:rPr>
                <w:rFonts w:ascii="Lato" w:hAnsi="Lato"/>
                <w:sz w:val="20"/>
                <w:szCs w:val="20"/>
              </w:rPr>
              <w:t>Art. 1 pkt 2 lit. b projektu w zakresie</w:t>
            </w:r>
            <w:r w:rsidRPr="00C9699B">
              <w:rPr>
                <w:rFonts w:ascii="Lato" w:hAnsi="Lato"/>
                <w:sz w:val="20"/>
                <w:szCs w:val="20"/>
              </w:rPr>
              <w:t xml:space="preserve"> </w:t>
            </w:r>
            <w:r w:rsidR="0020229A" w:rsidRPr="00C9699B">
              <w:rPr>
                <w:rFonts w:ascii="Lato" w:hAnsi="Lato"/>
                <w:sz w:val="20"/>
                <w:szCs w:val="20"/>
              </w:rPr>
              <w:t>art. 6 ust. 1k</w:t>
            </w:r>
          </w:p>
        </w:tc>
        <w:tc>
          <w:tcPr>
            <w:tcW w:w="2916" w:type="dxa"/>
          </w:tcPr>
          <w:p w14:paraId="5C5C1CFD" w14:textId="77777777" w:rsidR="0020229A" w:rsidRPr="00C9699B" w:rsidRDefault="0020229A" w:rsidP="00C9699B">
            <w:pPr>
              <w:jc w:val="both"/>
              <w:rPr>
                <w:rFonts w:ascii="Lato" w:hAnsi="Lato"/>
                <w:sz w:val="20"/>
                <w:szCs w:val="20"/>
              </w:rPr>
            </w:pPr>
            <w:r w:rsidRPr="00C9699B">
              <w:rPr>
                <w:rFonts w:ascii="Lato" w:hAnsi="Lato"/>
                <w:sz w:val="20"/>
                <w:szCs w:val="20"/>
              </w:rPr>
              <w:t>Podobnie wątpliwości budzi regulacja art. 6 ust. 1k, która to stanowi, że dokumentacja odwzorowana stanowi dokumentację niearchiwalną i może być brakowana po upływie okresu przechowywania zgodnie z przepisami wydanymi na podstawie art. 5 ust. 2 pkt 1 i 2 ustawy.</w:t>
            </w:r>
          </w:p>
          <w:p w14:paraId="54D0EF73" w14:textId="77777777" w:rsidR="0020229A" w:rsidRPr="00C9699B" w:rsidRDefault="0020229A" w:rsidP="00C9699B">
            <w:pPr>
              <w:jc w:val="both"/>
              <w:rPr>
                <w:rFonts w:ascii="Lato" w:hAnsi="Lato"/>
                <w:sz w:val="20"/>
                <w:szCs w:val="20"/>
              </w:rPr>
            </w:pPr>
          </w:p>
          <w:p w14:paraId="6E7EEAF0" w14:textId="77777777" w:rsidR="0020229A" w:rsidRPr="00C9699B" w:rsidRDefault="0020229A" w:rsidP="00C9699B">
            <w:pPr>
              <w:jc w:val="both"/>
              <w:rPr>
                <w:rFonts w:ascii="Lato" w:hAnsi="Lato"/>
                <w:sz w:val="20"/>
                <w:szCs w:val="20"/>
              </w:rPr>
            </w:pPr>
            <w:r w:rsidRPr="00C9699B">
              <w:rPr>
                <w:rFonts w:ascii="Lato" w:hAnsi="Lato"/>
                <w:sz w:val="20"/>
                <w:szCs w:val="20"/>
              </w:rPr>
              <w:t>Zdaniem MS nie jest zasadne aby dokumenty składane w postępowaniu cywilnym i które zostały odwzorowane cyfrowo podlegały innym zasadom niż odwzorowanie cyfrowe.</w:t>
            </w:r>
          </w:p>
        </w:tc>
        <w:tc>
          <w:tcPr>
            <w:tcW w:w="4850" w:type="dxa"/>
          </w:tcPr>
          <w:p w14:paraId="1607E310" w14:textId="77777777" w:rsidR="0020229A" w:rsidRPr="00C9699B" w:rsidRDefault="0020229A" w:rsidP="00C9699B">
            <w:pPr>
              <w:jc w:val="both"/>
              <w:rPr>
                <w:rFonts w:ascii="Lato" w:hAnsi="Lato"/>
                <w:sz w:val="20"/>
                <w:szCs w:val="20"/>
              </w:rPr>
            </w:pPr>
            <w:r w:rsidRPr="00C9699B">
              <w:rPr>
                <w:rFonts w:ascii="Lato" w:hAnsi="Lato"/>
                <w:sz w:val="20"/>
                <w:szCs w:val="20"/>
              </w:rPr>
              <w:t>Są to bowiem dokumenty istotnie ze sobą połączone i konieczne jest zapewnienie możliwości zapoznania się z oryginałem dokumentu wraz z cyfrowym odwzorowaniem tego dokumentu. W związku z powyższym Minister Sprawiedliwości wnosi o nadanie takim dokumentom tożsamego statusu. Na marginesie należy wskazać, że art. 6 ust. 1k pokrywa się częściowo z ust. 1u.</w:t>
            </w:r>
          </w:p>
        </w:tc>
        <w:tc>
          <w:tcPr>
            <w:tcW w:w="4043" w:type="dxa"/>
          </w:tcPr>
          <w:p w14:paraId="73737611" w14:textId="7D36DBB7" w:rsidR="0020229A" w:rsidRDefault="00F935AF" w:rsidP="00C9699B">
            <w:pPr>
              <w:jc w:val="both"/>
              <w:rPr>
                <w:rFonts w:ascii="Lato" w:hAnsi="Lato"/>
                <w:sz w:val="20"/>
                <w:szCs w:val="20"/>
              </w:rPr>
            </w:pPr>
            <w:r>
              <w:rPr>
                <w:rFonts w:ascii="Lato" w:hAnsi="Lato"/>
                <w:sz w:val="20"/>
                <w:szCs w:val="20"/>
              </w:rPr>
              <w:t>Uwaga uwzględniona.</w:t>
            </w:r>
          </w:p>
          <w:p w14:paraId="479EA99D" w14:textId="1200C498" w:rsidR="00C06DB1" w:rsidRPr="00191AE7" w:rsidRDefault="00323437" w:rsidP="00C9699B">
            <w:pPr>
              <w:jc w:val="both"/>
              <w:rPr>
                <w:rFonts w:ascii="Lato" w:hAnsi="Lato"/>
                <w:b/>
                <w:bCs/>
                <w:i/>
                <w:iCs/>
                <w:sz w:val="20"/>
                <w:szCs w:val="20"/>
              </w:rPr>
            </w:pPr>
            <w:r>
              <w:rPr>
                <w:rFonts w:ascii="Lato" w:hAnsi="Lato"/>
                <w:sz w:val="20"/>
                <w:szCs w:val="20"/>
              </w:rPr>
              <w:t xml:space="preserve">Dokonano </w:t>
            </w:r>
            <w:r w:rsidR="00191AE7">
              <w:rPr>
                <w:rFonts w:ascii="Lato" w:hAnsi="Lato"/>
                <w:sz w:val="20"/>
                <w:szCs w:val="20"/>
              </w:rPr>
              <w:t xml:space="preserve">odpowiednich </w:t>
            </w:r>
            <w:r>
              <w:rPr>
                <w:rFonts w:ascii="Lato" w:hAnsi="Lato"/>
                <w:sz w:val="20"/>
                <w:szCs w:val="20"/>
              </w:rPr>
              <w:t>zmian w treści projektowanej ustawy</w:t>
            </w:r>
            <w:r w:rsidR="00191AE7">
              <w:rPr>
                <w:rFonts w:ascii="Lato" w:hAnsi="Lato"/>
                <w:sz w:val="20"/>
                <w:szCs w:val="20"/>
              </w:rPr>
              <w:t>, k</w:t>
            </w:r>
            <w:r w:rsidRPr="00323437">
              <w:rPr>
                <w:rFonts w:ascii="Lato" w:hAnsi="Lato"/>
                <w:sz w:val="20"/>
                <w:szCs w:val="20"/>
              </w:rPr>
              <w:t>westie poruszone w tej uwadze są obecnie uregulowane w art. 6 ust. 1n i 1o zaktualizowanej wersji projektu ustawy.</w:t>
            </w:r>
          </w:p>
        </w:tc>
      </w:tr>
      <w:tr w:rsidR="0020229A" w:rsidRPr="00C9699B" w14:paraId="56874742" w14:textId="77777777" w:rsidTr="0020229A">
        <w:tc>
          <w:tcPr>
            <w:tcW w:w="548" w:type="dxa"/>
          </w:tcPr>
          <w:p w14:paraId="54084805" w14:textId="77777777" w:rsidR="0020229A" w:rsidRPr="00C9699B" w:rsidRDefault="007E14A6" w:rsidP="00C9699B">
            <w:pPr>
              <w:jc w:val="both"/>
              <w:rPr>
                <w:rFonts w:ascii="Lato" w:hAnsi="Lato"/>
                <w:sz w:val="20"/>
                <w:szCs w:val="20"/>
              </w:rPr>
            </w:pPr>
            <w:r>
              <w:rPr>
                <w:rFonts w:ascii="Lato" w:hAnsi="Lato"/>
                <w:sz w:val="20"/>
                <w:szCs w:val="20"/>
              </w:rPr>
              <w:t>33</w:t>
            </w:r>
          </w:p>
        </w:tc>
        <w:tc>
          <w:tcPr>
            <w:tcW w:w="1632" w:type="dxa"/>
          </w:tcPr>
          <w:p w14:paraId="5CBFC194" w14:textId="77777777" w:rsidR="0020229A" w:rsidRPr="00C9699B" w:rsidRDefault="0020229A" w:rsidP="00C9699B">
            <w:pPr>
              <w:jc w:val="both"/>
              <w:rPr>
                <w:rFonts w:ascii="Lato" w:hAnsi="Lato"/>
                <w:sz w:val="20"/>
                <w:szCs w:val="20"/>
              </w:rPr>
            </w:pPr>
            <w:r w:rsidRPr="00C9699B">
              <w:rPr>
                <w:rFonts w:ascii="Lato" w:hAnsi="Lato"/>
                <w:sz w:val="20"/>
                <w:szCs w:val="20"/>
              </w:rPr>
              <w:t>Prezes Urzędu Ochrony Danych Osobowych</w:t>
            </w:r>
          </w:p>
        </w:tc>
        <w:tc>
          <w:tcPr>
            <w:tcW w:w="1741" w:type="dxa"/>
          </w:tcPr>
          <w:p w14:paraId="43723BD5" w14:textId="655BCB87" w:rsidR="0020229A" w:rsidRPr="00C9699B" w:rsidRDefault="0045001A" w:rsidP="00C9699B">
            <w:pPr>
              <w:jc w:val="both"/>
              <w:rPr>
                <w:rFonts w:ascii="Lato" w:hAnsi="Lato"/>
                <w:sz w:val="20"/>
                <w:szCs w:val="20"/>
              </w:rPr>
            </w:pPr>
            <w:r>
              <w:rPr>
                <w:rFonts w:ascii="Lato" w:hAnsi="Lato"/>
                <w:sz w:val="20"/>
                <w:szCs w:val="20"/>
              </w:rPr>
              <w:t>Art. 1 pkt 2 lit. b projektu w zakresie</w:t>
            </w:r>
            <w:r w:rsidRPr="00C9699B">
              <w:rPr>
                <w:rFonts w:ascii="Lato" w:hAnsi="Lato"/>
                <w:sz w:val="20"/>
                <w:szCs w:val="20"/>
              </w:rPr>
              <w:t xml:space="preserve"> </w:t>
            </w:r>
            <w:r w:rsidR="0020229A" w:rsidRPr="00C9699B">
              <w:rPr>
                <w:rFonts w:ascii="Lato" w:hAnsi="Lato"/>
                <w:sz w:val="20"/>
                <w:szCs w:val="20"/>
              </w:rPr>
              <w:t>art. 6 ust. 1k, art. 6 ust. 1u, 6 ust. 1w</w:t>
            </w:r>
          </w:p>
        </w:tc>
        <w:tc>
          <w:tcPr>
            <w:tcW w:w="2916" w:type="dxa"/>
          </w:tcPr>
          <w:p w14:paraId="106E37E5" w14:textId="084634B5" w:rsidR="0020229A" w:rsidRPr="00C9699B" w:rsidRDefault="0020229A" w:rsidP="00C9699B">
            <w:pPr>
              <w:jc w:val="both"/>
              <w:rPr>
                <w:rFonts w:ascii="Lato" w:hAnsi="Lato"/>
                <w:sz w:val="20"/>
                <w:szCs w:val="20"/>
              </w:rPr>
            </w:pPr>
            <w:r w:rsidRPr="00C9699B">
              <w:rPr>
                <w:rFonts w:ascii="Lato" w:hAnsi="Lato"/>
                <w:sz w:val="20"/>
                <w:szCs w:val="20"/>
              </w:rPr>
              <w:t xml:space="preserve">Projektowane przepisy odsyłają do odpowiedniego stosowania art. 5 ust. 2 pkt 1 i 2 ustawy o narodowym zasobie archiwalnym i archiwach w odniesieniu do okresu przechowywania dokumentacji </w:t>
            </w:r>
            <w:r w:rsidRPr="00C9699B">
              <w:rPr>
                <w:rFonts w:ascii="Lato" w:hAnsi="Lato"/>
                <w:sz w:val="20"/>
                <w:szCs w:val="20"/>
              </w:rPr>
              <w:lastRenderedPageBreak/>
              <w:t xml:space="preserve">niearchiwalnej i jej brakowania (art. 6 ust. 1k, art. 6 ust. 1u, 6 ust. 1w). Art. 5 ust. 2 pkt 1 i 2 ustawy stanowi zaś podstawę do wydania rozporządzenia przez ministra właściwego do spraw kultury i ochrony dziedzictwa narodowego, po zasięgnięciu opinii Naczelnego Dyrektora Archiwów Państwowych w sprawie klasyfikowania i kwalifikowania dokumentacji, przekazywania materiałów archiwalnych do archiwów państwowych i brakowania dokumentacji niearchiwalnej </w:t>
            </w:r>
            <w:r w:rsidRPr="00C9699B">
              <w:rPr>
                <w:rFonts w:ascii="Lato" w:hAnsi="Lato"/>
                <w:sz w:val="20"/>
                <w:szCs w:val="20"/>
                <w:vertAlign w:val="superscript"/>
              </w:rPr>
              <w:t>16</w:t>
            </w:r>
            <w:r w:rsidRPr="00C9699B">
              <w:rPr>
                <w:rFonts w:ascii="Lato" w:hAnsi="Lato"/>
                <w:sz w:val="20"/>
                <w:szCs w:val="20"/>
              </w:rPr>
              <w:t xml:space="preserve"> (zob. też 22d ustawy, zgodnie z którym jednostki wymienione w art. 22 ust. 1 pkt 1 i 2 oraz w ust. 2 pkt 2 przetwarzają dane osobowe, odpowiednio: 1) wieczyście; 2) przez okres wynikający z art. 5 ust. 1 pkt 2).</w:t>
            </w:r>
          </w:p>
          <w:p w14:paraId="6F62F3AD" w14:textId="77777777" w:rsidR="0020229A" w:rsidRPr="00C9699B" w:rsidRDefault="0020229A" w:rsidP="00C9699B">
            <w:pPr>
              <w:jc w:val="both"/>
              <w:rPr>
                <w:rFonts w:ascii="Lato" w:hAnsi="Lato"/>
                <w:b/>
                <w:sz w:val="20"/>
                <w:szCs w:val="20"/>
              </w:rPr>
            </w:pPr>
            <w:r w:rsidRPr="00115741">
              <w:rPr>
                <w:rFonts w:ascii="Lato" w:hAnsi="Lato"/>
                <w:sz w:val="20"/>
                <w:szCs w:val="20"/>
              </w:rPr>
              <w:t xml:space="preserve"> Rozporządzenie nie określa jednak konkretnych okresów przechowywania dokumentacji niearchiwalnej, które wynikają z jednolitego wykazu akt lub kwalifikatorze dokumentacji, o których mowa w art. 6 ust. 2 pkt 2 ustawy</w:t>
            </w:r>
            <w:r w:rsidRPr="00C9699B">
              <w:rPr>
                <w:rFonts w:ascii="Lato" w:hAnsi="Lato"/>
                <w:b/>
                <w:sz w:val="20"/>
                <w:szCs w:val="20"/>
              </w:rPr>
              <w:t>.</w:t>
            </w:r>
          </w:p>
          <w:p w14:paraId="422B297C" w14:textId="77777777" w:rsidR="0020229A" w:rsidRPr="00C9699B" w:rsidRDefault="0020229A" w:rsidP="00C9699B">
            <w:pPr>
              <w:jc w:val="both"/>
              <w:rPr>
                <w:rFonts w:ascii="Lato" w:hAnsi="Lato"/>
                <w:b/>
                <w:sz w:val="20"/>
                <w:szCs w:val="20"/>
              </w:rPr>
            </w:pPr>
          </w:p>
          <w:p w14:paraId="091E713E" w14:textId="77777777" w:rsidR="0020229A" w:rsidRPr="00C9699B" w:rsidRDefault="0020229A" w:rsidP="00C9699B">
            <w:pPr>
              <w:jc w:val="both"/>
              <w:rPr>
                <w:rFonts w:ascii="Lato" w:hAnsi="Lato"/>
                <w:sz w:val="20"/>
                <w:szCs w:val="20"/>
              </w:rPr>
            </w:pPr>
          </w:p>
          <w:p w14:paraId="6FEB0F0B" w14:textId="77777777" w:rsidR="0020229A" w:rsidRPr="00C9699B" w:rsidRDefault="0020229A" w:rsidP="00C9699B">
            <w:pPr>
              <w:jc w:val="both"/>
              <w:rPr>
                <w:rFonts w:ascii="Lato" w:hAnsi="Lato"/>
                <w:sz w:val="20"/>
                <w:szCs w:val="20"/>
              </w:rPr>
            </w:pPr>
            <w:r w:rsidRPr="00C9699B">
              <w:rPr>
                <w:rFonts w:ascii="Lato" w:hAnsi="Lato"/>
                <w:sz w:val="20"/>
                <w:szCs w:val="20"/>
              </w:rPr>
              <w:t xml:space="preserve">Należy wskazać, że w myśl art. 5 ust. 1 pkt 2 ustawy o narodowym zasobie archiwalnym i archiwach dokumentacja inna niż określona w pkt 1 [tj. inna niż materiały archiwalne], zwana dokumentacją niearchiwalną, może ulec brakowaniu, za zgodą dyrektora właściwego </w:t>
            </w:r>
            <w:r w:rsidRPr="00C9699B">
              <w:rPr>
                <w:rFonts w:ascii="Lato" w:hAnsi="Lato"/>
                <w:sz w:val="20"/>
                <w:szCs w:val="20"/>
              </w:rPr>
              <w:lastRenderedPageBreak/>
              <w:t>archiwum państwowego, chyba że zgoda ta nie jest wymagana, albo właściwego organu określonego w art. 19; dokumentacja niearchiwalna może być brakowana po upływie okresu jej przechowywania, określonego w jednolitym rzeczowym wykazie akt lub kwalifikatorze dokumentacji, o których mowa w art. 6 ust. 2 pkt 2, oraz po uznaniu przez organ lub jednostkę organizacyjną, że dokumentacja niearchiwalna utraciła dla nich znaczenie, w tym wartość dowodową</w:t>
            </w:r>
          </w:p>
          <w:p w14:paraId="27AD09B1" w14:textId="77777777" w:rsidR="0020229A" w:rsidRPr="00C9699B" w:rsidRDefault="0020229A" w:rsidP="00C9699B">
            <w:pPr>
              <w:jc w:val="both"/>
              <w:rPr>
                <w:rFonts w:ascii="Lato" w:hAnsi="Lato"/>
                <w:sz w:val="20"/>
                <w:szCs w:val="20"/>
              </w:rPr>
            </w:pPr>
          </w:p>
          <w:p w14:paraId="345985F8" w14:textId="5950CCD5" w:rsidR="0020229A" w:rsidRPr="00C9699B" w:rsidRDefault="0020229A" w:rsidP="00C9699B">
            <w:pPr>
              <w:jc w:val="both"/>
              <w:rPr>
                <w:rFonts w:ascii="Lato" w:hAnsi="Lato"/>
                <w:sz w:val="20"/>
                <w:szCs w:val="20"/>
              </w:rPr>
            </w:pPr>
            <w:r w:rsidRPr="00C9699B">
              <w:rPr>
                <w:rFonts w:ascii="Lato" w:hAnsi="Lato"/>
                <w:sz w:val="20"/>
                <w:szCs w:val="20"/>
              </w:rPr>
              <w:t xml:space="preserve">Co istotne, zgodnie z art. 6 ust. 2 pkt 2 ustawy, organy i kierownicy jednostek organizacyjnych, o których mowa w ust. 1 [organy państwowe oraz państwowe jednostki organizacyjne, organy jednostek samorządu terytorialnego oraz samorządowe jednostki organizacyjne], w porozumieniu z Naczelnym Dyrektorem Archiwów Państwowych, określają: 1) instrukcję kancelaryjną określającą szczegółowe zasady i tryb wykonywania czynności kancelaryjnych; 2) sposób klasyfikowania i kwalifikowania dokumentacji w formie jednolitego rzeczowego wykazu akt, który określa klasy, według których w organie lub jednostce organizacyjnej, o których mowa w ust. 1, grupuje się </w:t>
            </w:r>
            <w:r w:rsidRPr="00C9699B">
              <w:rPr>
                <w:rFonts w:ascii="Lato" w:hAnsi="Lato"/>
                <w:sz w:val="20"/>
                <w:szCs w:val="20"/>
              </w:rPr>
              <w:lastRenderedPageBreak/>
              <w:t xml:space="preserve">jednolicie, w systemie dziesiętnym, dokumentację powstającą i gromadzoną w tych organach i jednostkach oraz ustala dla dokumentacji kwalifikację archiwalną; jednolity rzeczowy wykaz akt stanowi podstawę oznaczania, rejestracji i grupowania dokumentacji w organie lub jednostce organizacyjnej w chwili wszczynania spraw oraz może być uzupełniony przez kwalifikator dokumentacji, który określa kwalifikację archiwalną jednorodnego rodzaju lub typu dokumentacji; 3) instrukcję w sprawie organizacji i zakresu działania archiwum zakładowego lub składnicy akt. Dodatkowo należy wskazać, że art. 6 ust. 2a przewiduje, że w odniesieniu do jednostek samorządu terytorialnego nie stosuje przepisów art. 6 ust. 2, zaś art. 6 ust. 2b przewiduje dla tych podmiotów wydanie rozporządzenia w sprawie instrukcji kancelaryjnej, jednolitych rzeczowych wykazów akt oraz instrukcji w sprawie organizacji i zakresu działania archiwów zakładowych. W związku z powyższym okres przechowywania dokumentacji niearchiwalnej dla organów państwowych nie jest określony w akcie powszechnie obowiązującym (tak jak np. w odniesieniu do jednostek samorządu terytorialnego), lecz w formie aktu </w:t>
            </w:r>
            <w:r w:rsidRPr="00C9699B">
              <w:rPr>
                <w:rFonts w:ascii="Lato" w:hAnsi="Lato"/>
                <w:sz w:val="20"/>
                <w:szCs w:val="20"/>
              </w:rPr>
              <w:lastRenderedPageBreak/>
              <w:t>wewnętrznego wydanego przez dany organ państwowy w porozumieniu z Naczelnym Dyrektorem Archiwów Państwowych. Aktualne regulacje nie określają więc właściwego w hierarchii konstytucyjnych źródeł prawa poziomu regulacji dla przetwarzania danych osobowych zawartych w dokumentacji niearchiwalnej. Sposób unormowania tak istotnych kwestii budzi poważne wątpliwości Prezesa UODO z punktu widzenia poszanowania konstytucyjnej zasady legalizmu oraz zasady legalności oraz zasady ograniczonego przechowywania, o których mowa w art. 5 ust. 1 lit. a i e rozporządzenia 2016/679 w zw. z art. 6 ust. 3 rozporządzenia 2016/679, jak i art. 7, art. 51 ust. 1 i 5 Konstytucji RP w związku z art. 31 ust. 3 Konstytucji RP. Z orzecznictwa Trybunału Konstytucyjnego dotyczącego prawa do prywatności i prawa do ochrony danych osobowych wynika bowiem, że sprawy istotne, które muszą zostać uregulowane w ustawie, obejmują w szczególności warunki dopuszczalności przetwarzania danych osobowych (wyroki z 19 maja 1998 r., sygn. akt U 5/97, 30 lipca 2014 r., sygn. akt K 23/11 oraz 19 lutego 2002 r., sygn. akt U 3/01).</w:t>
            </w:r>
          </w:p>
          <w:p w14:paraId="69755D8C" w14:textId="77777777" w:rsidR="0020229A" w:rsidRPr="00C9699B" w:rsidRDefault="0020229A" w:rsidP="00C9699B">
            <w:pPr>
              <w:jc w:val="both"/>
              <w:rPr>
                <w:rFonts w:ascii="Lato" w:hAnsi="Lato"/>
                <w:sz w:val="20"/>
                <w:szCs w:val="20"/>
              </w:rPr>
            </w:pPr>
          </w:p>
          <w:p w14:paraId="5692B79F" w14:textId="77777777" w:rsidR="0020229A" w:rsidRPr="00C9699B" w:rsidRDefault="0020229A" w:rsidP="00C9699B">
            <w:pPr>
              <w:jc w:val="both"/>
              <w:rPr>
                <w:rFonts w:ascii="Lato" w:hAnsi="Lato"/>
                <w:sz w:val="20"/>
                <w:szCs w:val="20"/>
              </w:rPr>
            </w:pPr>
          </w:p>
          <w:p w14:paraId="0318900D" w14:textId="77777777" w:rsidR="0020229A" w:rsidRPr="00C9699B" w:rsidRDefault="0020229A" w:rsidP="00C9699B">
            <w:pPr>
              <w:jc w:val="both"/>
              <w:rPr>
                <w:rFonts w:ascii="Lato" w:hAnsi="Lato"/>
                <w:sz w:val="20"/>
                <w:szCs w:val="20"/>
              </w:rPr>
            </w:pPr>
          </w:p>
          <w:p w14:paraId="605AF992" w14:textId="77777777" w:rsidR="0020229A" w:rsidRPr="00C9699B" w:rsidRDefault="0020229A" w:rsidP="00C9699B">
            <w:pPr>
              <w:jc w:val="both"/>
              <w:rPr>
                <w:rFonts w:ascii="Lato" w:hAnsi="Lato"/>
                <w:sz w:val="20"/>
                <w:szCs w:val="20"/>
              </w:rPr>
            </w:pPr>
            <w:r w:rsidRPr="00C9699B">
              <w:rPr>
                <w:rFonts w:ascii="Lato" w:hAnsi="Lato"/>
                <w:sz w:val="20"/>
                <w:szCs w:val="20"/>
              </w:rPr>
              <w:t>Ponadto podstawa przetwarzania danych, o której mowa w ust. 1 lit. c) i e), musi być określona w prawie Unii lub w prawie państwa członkowskiego, któremu podlega administrator. Określenie okresu czy czasu przechowywania informacji ma zaś istotne znaczenie z punktu widzenia zapewnienia właściwej ochrony danych, a także zabezpieczenia praw i wolności podmiotów danych. Przetwarzanie, o którym mowa w projektowanych regulacjach, dotyczy zaś danych objętych szczególnym reżimem przetwarzania oraz danych szczególnych kategorii. Zasada ograniczenia przechowywania wyrażona w art. 5 ust. 1 lit e rozporządzenia 2016/679 wyraźnie stanowi o prawie do przechowywania danych nie dłużej niż jest to niezbędne do celów, w których dane te są przetwarzane.</w:t>
            </w:r>
          </w:p>
          <w:p w14:paraId="1D252E62" w14:textId="77777777" w:rsidR="0020229A" w:rsidRPr="00C9699B" w:rsidRDefault="0020229A" w:rsidP="00C9699B">
            <w:pPr>
              <w:jc w:val="both"/>
              <w:rPr>
                <w:rFonts w:ascii="Lato" w:hAnsi="Lato"/>
                <w:sz w:val="20"/>
                <w:szCs w:val="20"/>
              </w:rPr>
            </w:pPr>
          </w:p>
          <w:p w14:paraId="36713600" w14:textId="77777777" w:rsidR="0020229A" w:rsidRPr="00C9699B" w:rsidRDefault="0020229A" w:rsidP="00C9699B">
            <w:pPr>
              <w:jc w:val="both"/>
              <w:rPr>
                <w:rFonts w:ascii="Lato" w:hAnsi="Lato"/>
                <w:sz w:val="20"/>
                <w:szCs w:val="20"/>
              </w:rPr>
            </w:pPr>
          </w:p>
        </w:tc>
        <w:tc>
          <w:tcPr>
            <w:tcW w:w="4850" w:type="dxa"/>
          </w:tcPr>
          <w:p w14:paraId="30317405" w14:textId="77777777" w:rsidR="0020229A" w:rsidRPr="00C9699B" w:rsidRDefault="0020229A" w:rsidP="00C9699B">
            <w:pPr>
              <w:jc w:val="both"/>
              <w:rPr>
                <w:rFonts w:ascii="Lato" w:hAnsi="Lato"/>
                <w:sz w:val="20"/>
                <w:szCs w:val="20"/>
              </w:rPr>
            </w:pPr>
            <w:r w:rsidRPr="00C9699B">
              <w:rPr>
                <w:rFonts w:ascii="Lato" w:hAnsi="Lato"/>
                <w:sz w:val="20"/>
                <w:szCs w:val="20"/>
              </w:rPr>
              <w:lastRenderedPageBreak/>
              <w:t xml:space="preserve">W ocenie Prezesa UODO kluczowe dla zapewnienia skutecznej ochrony danych w dokumentacji niearchiwalnej jest zatem zagwarantowanie właściwego standardu ochrony danych osobowych poprzez określenie okresu przetwarzania tych danych w powszechnie obowiązującym systemie źródeł prawa. W niedopuszczalny sposób aktualnie to </w:t>
            </w:r>
            <w:r w:rsidRPr="00C9699B">
              <w:rPr>
                <w:rFonts w:ascii="Lato" w:hAnsi="Lato"/>
                <w:sz w:val="20"/>
                <w:szCs w:val="20"/>
              </w:rPr>
              <w:lastRenderedPageBreak/>
              <w:t>decyzją organu państwowego jest kształtowany okres retencji danych. Przy okazji dokonywanej nowelizacji w ustawie o narodowym zasobie archiwalnym wymaga więc rozważenia doprecyzowanie przepisów ustawy dotyczących okresu przechowywania dokumentacji niearchiwalnej i zapewnienie w ten sposób równoważnego poziomu ochrony danych osobowych dla wszystkich podmiotów publicznych.</w:t>
            </w:r>
          </w:p>
        </w:tc>
        <w:tc>
          <w:tcPr>
            <w:tcW w:w="4043" w:type="dxa"/>
          </w:tcPr>
          <w:p w14:paraId="37E9626A" w14:textId="77777777" w:rsidR="00FE0D19" w:rsidRPr="00FE0D19" w:rsidRDefault="00FE0D19" w:rsidP="00FE0D19">
            <w:pPr>
              <w:jc w:val="both"/>
              <w:rPr>
                <w:rFonts w:ascii="Lato" w:hAnsi="Lato"/>
                <w:sz w:val="20"/>
                <w:szCs w:val="20"/>
              </w:rPr>
            </w:pPr>
            <w:r w:rsidRPr="00FE0D19">
              <w:rPr>
                <w:rFonts w:ascii="Lato" w:hAnsi="Lato"/>
                <w:sz w:val="20"/>
                <w:szCs w:val="20"/>
              </w:rPr>
              <w:lastRenderedPageBreak/>
              <w:t>Uwaga nieuwzględniona</w:t>
            </w:r>
          </w:p>
          <w:p w14:paraId="30A91156" w14:textId="254A9011" w:rsidR="0040524A" w:rsidRDefault="00FE0D19" w:rsidP="00FE0D19">
            <w:pPr>
              <w:jc w:val="both"/>
              <w:rPr>
                <w:rFonts w:ascii="Lato" w:hAnsi="Lato"/>
                <w:sz w:val="20"/>
                <w:szCs w:val="20"/>
              </w:rPr>
            </w:pPr>
            <w:r w:rsidRPr="00FE0D19">
              <w:rPr>
                <w:rFonts w:ascii="Lato" w:hAnsi="Lato"/>
                <w:sz w:val="20"/>
                <w:szCs w:val="20"/>
              </w:rPr>
              <w:t xml:space="preserve">W </w:t>
            </w:r>
            <w:r w:rsidR="0002554B">
              <w:rPr>
                <w:rFonts w:ascii="Lato" w:hAnsi="Lato"/>
                <w:sz w:val="20"/>
                <w:szCs w:val="20"/>
              </w:rPr>
              <w:t xml:space="preserve">mojej </w:t>
            </w:r>
            <w:r w:rsidRPr="00FE0D19">
              <w:rPr>
                <w:rFonts w:ascii="Lato" w:hAnsi="Lato"/>
                <w:sz w:val="20"/>
                <w:szCs w:val="20"/>
              </w:rPr>
              <w:t>opinii odesłanie do odpowiedniego stosowania art. 5 ust. 2 pkt 1 i 2 ustawy o narodowym zasobie archiwalnym i archiwach</w:t>
            </w:r>
            <w:r w:rsidR="00C06DB1">
              <w:rPr>
                <w:rFonts w:ascii="Lato" w:hAnsi="Lato"/>
                <w:sz w:val="20"/>
                <w:szCs w:val="20"/>
              </w:rPr>
              <w:t>,</w:t>
            </w:r>
            <w:r w:rsidRPr="00FE0D19">
              <w:rPr>
                <w:rFonts w:ascii="Lato" w:hAnsi="Lato"/>
                <w:sz w:val="20"/>
                <w:szCs w:val="20"/>
              </w:rPr>
              <w:t xml:space="preserve"> w odniesieniu do okresu przechowywania dokumentacji niearchiwalnej i jej brakowania</w:t>
            </w:r>
            <w:r w:rsidR="00C06DB1">
              <w:rPr>
                <w:rFonts w:ascii="Lato" w:hAnsi="Lato"/>
                <w:sz w:val="20"/>
                <w:szCs w:val="20"/>
              </w:rPr>
              <w:t>,</w:t>
            </w:r>
            <w:r w:rsidRPr="00FE0D19">
              <w:rPr>
                <w:rFonts w:ascii="Lato" w:hAnsi="Lato"/>
                <w:sz w:val="20"/>
                <w:szCs w:val="20"/>
              </w:rPr>
              <w:t xml:space="preserve"> jest </w:t>
            </w:r>
            <w:r w:rsidRPr="00FE0D19">
              <w:rPr>
                <w:rFonts w:ascii="Lato" w:hAnsi="Lato"/>
                <w:sz w:val="20"/>
                <w:szCs w:val="20"/>
              </w:rPr>
              <w:lastRenderedPageBreak/>
              <w:t xml:space="preserve">poprawne. Akt wykonawczy wydany na podstawie </w:t>
            </w:r>
            <w:r w:rsidR="00C06DB1">
              <w:rPr>
                <w:rFonts w:ascii="Lato" w:hAnsi="Lato"/>
                <w:sz w:val="20"/>
                <w:szCs w:val="20"/>
              </w:rPr>
              <w:t>upoważnienia,</w:t>
            </w:r>
            <w:r w:rsidRPr="00FE0D19">
              <w:rPr>
                <w:rFonts w:ascii="Lato" w:hAnsi="Lato"/>
                <w:sz w:val="20"/>
                <w:szCs w:val="20"/>
              </w:rPr>
              <w:t xml:space="preserve"> o któr</w:t>
            </w:r>
            <w:r w:rsidR="00C06DB1">
              <w:rPr>
                <w:rFonts w:ascii="Lato" w:hAnsi="Lato"/>
                <w:sz w:val="20"/>
                <w:szCs w:val="20"/>
              </w:rPr>
              <w:t>ym</w:t>
            </w:r>
            <w:r w:rsidRPr="00FE0D19">
              <w:rPr>
                <w:rFonts w:ascii="Lato" w:hAnsi="Lato"/>
                <w:sz w:val="20"/>
                <w:szCs w:val="20"/>
              </w:rPr>
              <w:t xml:space="preserve"> mowa w tym przepisie </w:t>
            </w:r>
            <w:r w:rsidR="00C06DB1">
              <w:rPr>
                <w:rFonts w:ascii="Lato" w:hAnsi="Lato"/>
                <w:sz w:val="20"/>
                <w:szCs w:val="20"/>
              </w:rPr>
              <w:t>ustawy,</w:t>
            </w:r>
            <w:r w:rsidRPr="00FE0D19">
              <w:rPr>
                <w:rFonts w:ascii="Lato" w:hAnsi="Lato"/>
                <w:sz w:val="20"/>
                <w:szCs w:val="20"/>
              </w:rPr>
              <w:t xml:space="preserve"> reguluje sposób tworzenia jednolitego rzeczowego wykazu akt lub kwalifikatora dokumentacji. Wskazuje zatem</w:t>
            </w:r>
            <w:r w:rsidR="00C06DB1">
              <w:rPr>
                <w:rFonts w:ascii="Lato" w:hAnsi="Lato"/>
                <w:sz w:val="20"/>
                <w:szCs w:val="20"/>
              </w:rPr>
              <w:t>,</w:t>
            </w:r>
            <w:r w:rsidRPr="00FE0D19">
              <w:rPr>
                <w:rFonts w:ascii="Lato" w:hAnsi="Lato"/>
                <w:sz w:val="20"/>
                <w:szCs w:val="20"/>
              </w:rPr>
              <w:t xml:space="preserve"> jak poprawnie powinny zostać opracowane te dokumenty. Natomiast podstawą prawną określenia wspomnianych przepisów dla danej jednostki organizacyjnej są regulacje zawarte w art. 6 ust. 2, 2a,</w:t>
            </w:r>
            <w:r w:rsidR="009F2B65">
              <w:rPr>
                <w:rFonts w:ascii="Lato" w:hAnsi="Lato"/>
                <w:sz w:val="20"/>
                <w:szCs w:val="20"/>
              </w:rPr>
              <w:t xml:space="preserve"> </w:t>
            </w:r>
            <w:r w:rsidRPr="00FE0D19">
              <w:rPr>
                <w:rFonts w:ascii="Lato" w:hAnsi="Lato"/>
                <w:sz w:val="20"/>
                <w:szCs w:val="20"/>
              </w:rPr>
              <w:t xml:space="preserve">2b, 2c, 2d, 2e, 2f, 2g, 2h, 2i ustawy </w:t>
            </w:r>
            <w:r w:rsidR="00016436">
              <w:rPr>
                <w:rFonts w:ascii="Lato" w:hAnsi="Lato"/>
                <w:sz w:val="20"/>
                <w:szCs w:val="20"/>
              </w:rPr>
              <w:t xml:space="preserve">o narodowym zasobie archiwalnym i </w:t>
            </w:r>
            <w:r w:rsidRPr="00FE0D19">
              <w:rPr>
                <w:rFonts w:ascii="Lato" w:hAnsi="Lato"/>
                <w:sz w:val="20"/>
                <w:szCs w:val="20"/>
              </w:rPr>
              <w:t>archiwa</w:t>
            </w:r>
            <w:r w:rsidR="00016436">
              <w:rPr>
                <w:rFonts w:ascii="Lato" w:hAnsi="Lato"/>
                <w:sz w:val="20"/>
                <w:szCs w:val="20"/>
              </w:rPr>
              <w:t>ch</w:t>
            </w:r>
            <w:r w:rsidRPr="00FE0D19">
              <w:rPr>
                <w:rFonts w:ascii="Lato" w:hAnsi="Lato"/>
                <w:sz w:val="20"/>
                <w:szCs w:val="20"/>
              </w:rPr>
              <w:t>. Nie można zatem zgodzić się z opinią Prezesa UODO</w:t>
            </w:r>
            <w:r w:rsidR="00C06DB1">
              <w:rPr>
                <w:rFonts w:ascii="Lato" w:hAnsi="Lato"/>
                <w:sz w:val="20"/>
                <w:szCs w:val="20"/>
              </w:rPr>
              <w:t>,</w:t>
            </w:r>
            <w:r w:rsidRPr="00FE0D19">
              <w:rPr>
                <w:rFonts w:ascii="Lato" w:hAnsi="Lato"/>
                <w:sz w:val="20"/>
                <w:szCs w:val="20"/>
              </w:rPr>
              <w:t xml:space="preserve"> jakoby to </w:t>
            </w:r>
            <w:r w:rsidR="00995B9D">
              <w:rPr>
                <w:rFonts w:ascii="Lato" w:hAnsi="Lato"/>
                <w:sz w:val="20"/>
                <w:szCs w:val="20"/>
              </w:rPr>
              <w:t xml:space="preserve">tylko </w:t>
            </w:r>
            <w:r w:rsidRPr="00FE0D19">
              <w:rPr>
                <w:rFonts w:ascii="Lato" w:hAnsi="Lato"/>
                <w:sz w:val="20"/>
                <w:szCs w:val="20"/>
              </w:rPr>
              <w:t>w wyniku decyzji organu państwowego kształtowany był okres retencji danych. Należy podkreślić, że zgodnie z obowiązującymi przepisami prawa</w:t>
            </w:r>
            <w:r w:rsidR="00995B9D">
              <w:rPr>
                <w:rFonts w:ascii="Lato" w:hAnsi="Lato"/>
                <w:sz w:val="20"/>
                <w:szCs w:val="20"/>
              </w:rPr>
              <w:t>,</w:t>
            </w:r>
            <w:r w:rsidRPr="00FE0D19">
              <w:rPr>
                <w:rFonts w:ascii="Lato" w:hAnsi="Lato"/>
                <w:sz w:val="20"/>
                <w:szCs w:val="20"/>
              </w:rPr>
              <w:t xml:space="preserve"> okresy przechowywania dokumentacji wskazane w jednolitym wykazie akt obowiązującym w jednostce organizacyjnej wynikają z innych przepisów szczegółowych, gdzie określony został szczegółowo sposób wykonywania zadań</w:t>
            </w:r>
            <w:r w:rsidR="00C06DB1">
              <w:rPr>
                <w:rFonts w:ascii="Lato" w:hAnsi="Lato"/>
                <w:sz w:val="20"/>
                <w:szCs w:val="20"/>
              </w:rPr>
              <w:t>,</w:t>
            </w:r>
            <w:r w:rsidRPr="00FE0D19">
              <w:rPr>
                <w:rFonts w:ascii="Lato" w:hAnsi="Lato"/>
                <w:sz w:val="20"/>
                <w:szCs w:val="20"/>
              </w:rPr>
              <w:t xml:space="preserve"> w wyniku których powstaje dokumentacja grupowana w klasach i oznaczana dla niej jest kategoria archiwalna</w:t>
            </w:r>
            <w:r w:rsidR="00995B9D">
              <w:rPr>
                <w:rFonts w:ascii="Lato" w:hAnsi="Lato"/>
                <w:sz w:val="20"/>
                <w:szCs w:val="20"/>
              </w:rPr>
              <w:t xml:space="preserve">, a także </w:t>
            </w:r>
            <w:r w:rsidRPr="00FE0D19">
              <w:rPr>
                <w:rFonts w:ascii="Lato" w:hAnsi="Lato"/>
                <w:sz w:val="20"/>
                <w:szCs w:val="20"/>
              </w:rPr>
              <w:t>okresy przechowywania dokumentacji niearchiwalnej. Ustawodawca w tych aktach prawnych określił wymagany okres przechowywania tych danych, biorąc pod uwagę również konieczność ochrony danych osobowych, które mogą w takiej dokumentacji się znajdować. Jednolity rzeczowy wykaz akt stanowi więc jedynie podstawę do oznaczania, rejestracji i grupowania dokumentacji w organie lub jednostce organizacyjnej w chwili wszczynania spraw oraz może być uzupełniony przez kwalifikator dokumentacji, który określa kwalifikację archiwalną jednorodnego rodzaju lub typu dokumentacji.</w:t>
            </w:r>
          </w:p>
          <w:p w14:paraId="6050B5F4" w14:textId="77777777" w:rsidR="00C06DB1" w:rsidRDefault="00C06DB1" w:rsidP="00FE0D19">
            <w:pPr>
              <w:jc w:val="both"/>
              <w:rPr>
                <w:rFonts w:ascii="Lato" w:hAnsi="Lato"/>
                <w:sz w:val="20"/>
                <w:szCs w:val="20"/>
              </w:rPr>
            </w:pPr>
          </w:p>
          <w:p w14:paraId="743CAB5F" w14:textId="04BFAAEC" w:rsidR="00C06DB1" w:rsidRPr="00C9699B" w:rsidRDefault="00C06DB1" w:rsidP="00FE0D19">
            <w:pPr>
              <w:jc w:val="both"/>
              <w:rPr>
                <w:rFonts w:ascii="Lato" w:hAnsi="Lato"/>
                <w:sz w:val="20"/>
                <w:szCs w:val="20"/>
              </w:rPr>
            </w:pPr>
            <w:r>
              <w:rPr>
                <w:rFonts w:ascii="Lato" w:hAnsi="Lato"/>
                <w:sz w:val="20"/>
                <w:szCs w:val="20"/>
              </w:rPr>
              <w:lastRenderedPageBreak/>
              <w:t xml:space="preserve">Ponadto, </w:t>
            </w:r>
            <w:r w:rsidR="00F1113D">
              <w:rPr>
                <w:rFonts w:ascii="Lato" w:hAnsi="Lato"/>
                <w:sz w:val="20"/>
                <w:szCs w:val="20"/>
              </w:rPr>
              <w:t xml:space="preserve">zawarte w omawianym przepisie projektu ustawy </w:t>
            </w:r>
            <w:r>
              <w:rPr>
                <w:rFonts w:ascii="Lato" w:hAnsi="Lato"/>
                <w:sz w:val="20"/>
                <w:szCs w:val="20"/>
              </w:rPr>
              <w:t>odesłani</w:t>
            </w:r>
            <w:r w:rsidR="00F1113D">
              <w:rPr>
                <w:rFonts w:ascii="Lato" w:hAnsi="Lato"/>
                <w:sz w:val="20"/>
                <w:szCs w:val="20"/>
              </w:rPr>
              <w:t>e</w:t>
            </w:r>
            <w:r>
              <w:rPr>
                <w:rFonts w:ascii="Lato" w:hAnsi="Lato"/>
                <w:sz w:val="20"/>
                <w:szCs w:val="20"/>
              </w:rPr>
              <w:t xml:space="preserve"> do </w:t>
            </w:r>
            <w:r w:rsidR="00F1113D">
              <w:rPr>
                <w:rFonts w:ascii="Lato" w:hAnsi="Lato"/>
                <w:sz w:val="20"/>
                <w:szCs w:val="20"/>
              </w:rPr>
              <w:t>przepisów wydanych w oparciu</w:t>
            </w:r>
            <w:r>
              <w:rPr>
                <w:rFonts w:ascii="Lato" w:hAnsi="Lato"/>
                <w:sz w:val="20"/>
                <w:szCs w:val="20"/>
              </w:rPr>
              <w:t xml:space="preserve"> </w:t>
            </w:r>
            <w:r w:rsidR="00F1113D">
              <w:rPr>
                <w:rFonts w:ascii="Lato" w:hAnsi="Lato"/>
                <w:sz w:val="20"/>
                <w:szCs w:val="20"/>
              </w:rPr>
              <w:t>o</w:t>
            </w:r>
            <w:r>
              <w:rPr>
                <w:rFonts w:ascii="Lato" w:hAnsi="Lato"/>
                <w:sz w:val="20"/>
                <w:szCs w:val="20"/>
              </w:rPr>
              <w:t xml:space="preserve"> art. 5 ust. 2 u</w:t>
            </w:r>
            <w:r w:rsidR="00F1113D">
              <w:rPr>
                <w:rFonts w:ascii="Lato" w:hAnsi="Lato"/>
                <w:sz w:val="20"/>
                <w:szCs w:val="20"/>
              </w:rPr>
              <w:t>stawy o narodowym zasobie archiwalnym i archiwach</w:t>
            </w:r>
            <w:r>
              <w:rPr>
                <w:rFonts w:ascii="Lato" w:hAnsi="Lato"/>
                <w:sz w:val="20"/>
                <w:szCs w:val="20"/>
              </w:rPr>
              <w:t xml:space="preserve">, nie </w:t>
            </w:r>
            <w:r w:rsidR="00F1113D">
              <w:rPr>
                <w:rFonts w:ascii="Lato" w:hAnsi="Lato"/>
                <w:sz w:val="20"/>
                <w:szCs w:val="20"/>
              </w:rPr>
              <w:t>dotyczy</w:t>
            </w:r>
            <w:r>
              <w:rPr>
                <w:rFonts w:ascii="Lato" w:hAnsi="Lato"/>
                <w:sz w:val="20"/>
                <w:szCs w:val="20"/>
              </w:rPr>
              <w:t xml:space="preserve"> okres</w:t>
            </w:r>
            <w:r w:rsidR="00F1113D">
              <w:rPr>
                <w:rFonts w:ascii="Lato" w:hAnsi="Lato"/>
                <w:sz w:val="20"/>
                <w:szCs w:val="20"/>
              </w:rPr>
              <w:t>ów</w:t>
            </w:r>
            <w:r>
              <w:rPr>
                <w:rFonts w:ascii="Lato" w:hAnsi="Lato"/>
                <w:sz w:val="20"/>
                <w:szCs w:val="20"/>
              </w:rPr>
              <w:t xml:space="preserve"> przechowywania dokumentacji, bo one nie są tam określone, lecz o procedurę stosowaną przy brakowaniu dokumentacji, a ta jest określona zgodnie z art. 5 ust. 2 pkt 1 lit. h </w:t>
            </w:r>
            <w:r w:rsidR="00F1113D">
              <w:rPr>
                <w:rFonts w:ascii="Lato" w:hAnsi="Lato"/>
                <w:sz w:val="20"/>
                <w:szCs w:val="20"/>
              </w:rPr>
              <w:t>ustawy o narodowym zasobie archiwalnym i archiwach</w:t>
            </w:r>
            <w:r>
              <w:rPr>
                <w:rFonts w:ascii="Lato" w:hAnsi="Lato"/>
                <w:sz w:val="20"/>
                <w:szCs w:val="20"/>
              </w:rPr>
              <w:t>.</w:t>
            </w:r>
          </w:p>
        </w:tc>
      </w:tr>
      <w:tr w:rsidR="0020229A" w:rsidRPr="00C9699B" w14:paraId="4D4A44B8" w14:textId="77777777" w:rsidTr="0020229A">
        <w:tc>
          <w:tcPr>
            <w:tcW w:w="548" w:type="dxa"/>
          </w:tcPr>
          <w:p w14:paraId="1EC5909C" w14:textId="77777777" w:rsidR="0020229A" w:rsidRPr="00C9699B" w:rsidRDefault="007E14A6" w:rsidP="00C9699B">
            <w:pPr>
              <w:jc w:val="both"/>
              <w:rPr>
                <w:rFonts w:ascii="Lato" w:hAnsi="Lato"/>
                <w:sz w:val="20"/>
                <w:szCs w:val="20"/>
              </w:rPr>
            </w:pPr>
            <w:r>
              <w:rPr>
                <w:rFonts w:ascii="Lato" w:hAnsi="Lato"/>
                <w:sz w:val="20"/>
                <w:szCs w:val="20"/>
              </w:rPr>
              <w:lastRenderedPageBreak/>
              <w:t>34</w:t>
            </w:r>
          </w:p>
        </w:tc>
        <w:tc>
          <w:tcPr>
            <w:tcW w:w="1632" w:type="dxa"/>
          </w:tcPr>
          <w:p w14:paraId="1C497E26" w14:textId="77777777" w:rsidR="0020229A" w:rsidRPr="00C9699B" w:rsidRDefault="0020229A" w:rsidP="00C9699B">
            <w:pPr>
              <w:jc w:val="both"/>
              <w:rPr>
                <w:rFonts w:ascii="Lato" w:hAnsi="Lato"/>
                <w:sz w:val="20"/>
                <w:szCs w:val="20"/>
              </w:rPr>
            </w:pPr>
            <w:r w:rsidRPr="00C9699B">
              <w:rPr>
                <w:rFonts w:ascii="Lato" w:hAnsi="Lato"/>
                <w:sz w:val="20"/>
                <w:szCs w:val="20"/>
              </w:rPr>
              <w:t>Minister</w:t>
            </w:r>
            <w:r w:rsidR="00BF50CA" w:rsidRPr="00C9699B">
              <w:rPr>
                <w:rFonts w:ascii="Lato" w:hAnsi="Lato"/>
                <w:sz w:val="20"/>
                <w:szCs w:val="20"/>
              </w:rPr>
              <w:t xml:space="preserve"> </w:t>
            </w:r>
            <w:r w:rsidRPr="00C9699B">
              <w:rPr>
                <w:rFonts w:ascii="Lato" w:hAnsi="Lato"/>
                <w:sz w:val="20"/>
                <w:szCs w:val="20"/>
              </w:rPr>
              <w:t>Sprawiedliwości</w:t>
            </w:r>
          </w:p>
        </w:tc>
        <w:tc>
          <w:tcPr>
            <w:tcW w:w="1741" w:type="dxa"/>
          </w:tcPr>
          <w:p w14:paraId="4A794A9A" w14:textId="77777777" w:rsidR="0020229A" w:rsidRPr="00C9699B" w:rsidRDefault="007A771C" w:rsidP="007A771C">
            <w:pPr>
              <w:jc w:val="both"/>
              <w:rPr>
                <w:rFonts w:ascii="Lato" w:hAnsi="Lato"/>
                <w:sz w:val="20"/>
                <w:szCs w:val="20"/>
              </w:rPr>
            </w:pPr>
            <w:r>
              <w:rPr>
                <w:rFonts w:ascii="Lato" w:hAnsi="Lato"/>
                <w:sz w:val="20"/>
                <w:szCs w:val="20"/>
              </w:rPr>
              <w:t xml:space="preserve">OSR </w:t>
            </w:r>
            <w:r w:rsidR="0020229A" w:rsidRPr="00C9699B">
              <w:rPr>
                <w:rFonts w:ascii="Lato" w:hAnsi="Lato"/>
                <w:sz w:val="20"/>
                <w:szCs w:val="20"/>
              </w:rPr>
              <w:t xml:space="preserve"> (pkt 4 OSR)</w:t>
            </w:r>
          </w:p>
        </w:tc>
        <w:tc>
          <w:tcPr>
            <w:tcW w:w="2916" w:type="dxa"/>
          </w:tcPr>
          <w:p w14:paraId="2A2FC4C6" w14:textId="77777777" w:rsidR="0020229A" w:rsidRPr="00C9699B" w:rsidRDefault="0020229A" w:rsidP="007A771C">
            <w:pPr>
              <w:jc w:val="both"/>
              <w:rPr>
                <w:rFonts w:ascii="Lato" w:hAnsi="Lato"/>
                <w:sz w:val="20"/>
                <w:szCs w:val="20"/>
              </w:rPr>
            </w:pPr>
            <w:r w:rsidRPr="00C9699B">
              <w:rPr>
                <w:rFonts w:ascii="Lato" w:hAnsi="Lato"/>
                <w:sz w:val="20"/>
                <w:szCs w:val="20"/>
              </w:rPr>
              <w:t>MS wskazuje na liczbę sądów w OSR, tj. 391 (pkt 4 OSR) – zważywszy na liczbę sądów powszechnych, tj. 377 (319 SR, 47 SO i 11 SA) oraz liczbę sądów administracyjnych, tj. 17 (16 WSA i NSA), ogólna liczba powinna stanowić 394.</w:t>
            </w:r>
          </w:p>
        </w:tc>
        <w:tc>
          <w:tcPr>
            <w:tcW w:w="4850" w:type="dxa"/>
          </w:tcPr>
          <w:p w14:paraId="059C96B5" w14:textId="77777777" w:rsidR="0020229A" w:rsidRPr="00C9699B" w:rsidRDefault="0020229A" w:rsidP="00C9699B">
            <w:pPr>
              <w:jc w:val="both"/>
              <w:rPr>
                <w:rFonts w:ascii="Lato" w:hAnsi="Lato"/>
                <w:sz w:val="20"/>
                <w:szCs w:val="20"/>
              </w:rPr>
            </w:pPr>
          </w:p>
        </w:tc>
        <w:tc>
          <w:tcPr>
            <w:tcW w:w="4043" w:type="dxa"/>
          </w:tcPr>
          <w:p w14:paraId="2D64F3A7" w14:textId="77777777" w:rsidR="0020229A" w:rsidRDefault="007845FB" w:rsidP="00C9699B">
            <w:pPr>
              <w:jc w:val="both"/>
              <w:rPr>
                <w:rFonts w:ascii="Lato" w:hAnsi="Lato"/>
                <w:sz w:val="20"/>
                <w:szCs w:val="20"/>
              </w:rPr>
            </w:pPr>
            <w:r>
              <w:rPr>
                <w:rFonts w:ascii="Lato" w:hAnsi="Lato"/>
                <w:sz w:val="20"/>
                <w:szCs w:val="20"/>
              </w:rPr>
              <w:t>Uwaga uwzględniona.</w:t>
            </w:r>
          </w:p>
          <w:p w14:paraId="634E48C3" w14:textId="303B2E10" w:rsidR="003960C3" w:rsidRPr="00C9699B" w:rsidRDefault="00D8657A" w:rsidP="00C9699B">
            <w:pPr>
              <w:jc w:val="both"/>
              <w:rPr>
                <w:rFonts w:ascii="Lato" w:hAnsi="Lato"/>
                <w:sz w:val="20"/>
                <w:szCs w:val="20"/>
              </w:rPr>
            </w:pPr>
            <w:r>
              <w:rPr>
                <w:rFonts w:ascii="Lato" w:hAnsi="Lato"/>
                <w:sz w:val="20"/>
                <w:szCs w:val="20"/>
              </w:rPr>
              <w:t>Skorygowano</w:t>
            </w:r>
            <w:r w:rsidR="00513721">
              <w:rPr>
                <w:rFonts w:ascii="Lato" w:hAnsi="Lato"/>
                <w:sz w:val="20"/>
                <w:szCs w:val="20"/>
              </w:rPr>
              <w:t xml:space="preserve"> liczbę sądów w OSR</w:t>
            </w:r>
            <w:r w:rsidR="00C30CE8">
              <w:rPr>
                <w:rFonts w:ascii="Lato" w:hAnsi="Lato"/>
                <w:sz w:val="20"/>
                <w:szCs w:val="20"/>
              </w:rPr>
              <w:t>.</w:t>
            </w:r>
          </w:p>
        </w:tc>
      </w:tr>
      <w:tr w:rsidR="000966C6" w:rsidRPr="00C9699B" w14:paraId="18573361" w14:textId="77777777" w:rsidTr="0020229A">
        <w:tc>
          <w:tcPr>
            <w:tcW w:w="548" w:type="dxa"/>
          </w:tcPr>
          <w:p w14:paraId="353B258E" w14:textId="77777777" w:rsidR="000966C6" w:rsidRPr="00C9699B" w:rsidRDefault="007E14A6" w:rsidP="00C9699B">
            <w:pPr>
              <w:jc w:val="both"/>
              <w:rPr>
                <w:rFonts w:ascii="Lato" w:hAnsi="Lato"/>
                <w:sz w:val="20"/>
                <w:szCs w:val="20"/>
              </w:rPr>
            </w:pPr>
            <w:r>
              <w:rPr>
                <w:rFonts w:ascii="Lato" w:hAnsi="Lato"/>
                <w:sz w:val="20"/>
                <w:szCs w:val="20"/>
              </w:rPr>
              <w:t>35</w:t>
            </w:r>
          </w:p>
        </w:tc>
        <w:tc>
          <w:tcPr>
            <w:tcW w:w="1632" w:type="dxa"/>
          </w:tcPr>
          <w:p w14:paraId="391C82D7" w14:textId="77777777" w:rsidR="000966C6" w:rsidRPr="00C9699B" w:rsidRDefault="000966C6" w:rsidP="00C9699B">
            <w:pPr>
              <w:jc w:val="both"/>
              <w:rPr>
                <w:rFonts w:ascii="Lato" w:hAnsi="Lato"/>
                <w:sz w:val="20"/>
                <w:szCs w:val="20"/>
              </w:rPr>
            </w:pPr>
            <w:r w:rsidRPr="00C9699B">
              <w:rPr>
                <w:rFonts w:ascii="Lato" w:hAnsi="Lato"/>
                <w:sz w:val="20"/>
                <w:szCs w:val="20"/>
              </w:rPr>
              <w:t>Minister Obrony Narodowej</w:t>
            </w:r>
          </w:p>
        </w:tc>
        <w:tc>
          <w:tcPr>
            <w:tcW w:w="1741" w:type="dxa"/>
          </w:tcPr>
          <w:p w14:paraId="15D44C2C" w14:textId="77777777" w:rsidR="000966C6" w:rsidRPr="00C9699B" w:rsidRDefault="000966C6" w:rsidP="00C9699B">
            <w:pPr>
              <w:jc w:val="both"/>
              <w:rPr>
                <w:rFonts w:ascii="Lato" w:hAnsi="Lato"/>
                <w:sz w:val="20"/>
                <w:szCs w:val="20"/>
              </w:rPr>
            </w:pPr>
            <w:r w:rsidRPr="00C9699B">
              <w:rPr>
                <w:rFonts w:ascii="Lato" w:hAnsi="Lato"/>
                <w:sz w:val="20"/>
                <w:szCs w:val="20"/>
              </w:rPr>
              <w:t>Uwaga ogólna</w:t>
            </w:r>
          </w:p>
        </w:tc>
        <w:tc>
          <w:tcPr>
            <w:tcW w:w="2916" w:type="dxa"/>
          </w:tcPr>
          <w:p w14:paraId="0C7AF434" w14:textId="77777777" w:rsidR="000966C6" w:rsidRPr="00C9699B" w:rsidRDefault="000966C6" w:rsidP="00C9699B">
            <w:pPr>
              <w:jc w:val="both"/>
              <w:rPr>
                <w:rFonts w:ascii="Lato" w:hAnsi="Lato"/>
                <w:sz w:val="20"/>
                <w:szCs w:val="20"/>
              </w:rPr>
            </w:pPr>
            <w:r w:rsidRPr="00C9699B">
              <w:rPr>
                <w:rFonts w:ascii="Lato" w:hAnsi="Lato"/>
                <w:sz w:val="20"/>
                <w:szCs w:val="20"/>
              </w:rPr>
              <w:t xml:space="preserve">Wątpliwości budzi powierzenie ministrowi właściwemu do spraw informatyzacji kompetencji w </w:t>
            </w:r>
            <w:r w:rsidRPr="00C9699B">
              <w:rPr>
                <w:rFonts w:ascii="Lato" w:hAnsi="Lato"/>
                <w:sz w:val="20"/>
                <w:szCs w:val="20"/>
              </w:rPr>
              <w:lastRenderedPageBreak/>
              <w:t>sprawie postępowania z materiałami przechowywanymi w składach chronologicznych, tj. w formie papierowej.</w:t>
            </w:r>
          </w:p>
        </w:tc>
        <w:tc>
          <w:tcPr>
            <w:tcW w:w="4850" w:type="dxa"/>
          </w:tcPr>
          <w:p w14:paraId="63F7158D" w14:textId="77777777" w:rsidR="000966C6" w:rsidRPr="00C9699B" w:rsidRDefault="000966C6" w:rsidP="00C9699B">
            <w:pPr>
              <w:jc w:val="both"/>
              <w:rPr>
                <w:rFonts w:ascii="Lato" w:hAnsi="Lato"/>
                <w:sz w:val="20"/>
                <w:szCs w:val="20"/>
              </w:rPr>
            </w:pPr>
            <w:r w:rsidRPr="00C9699B">
              <w:rPr>
                <w:rFonts w:ascii="Lato" w:hAnsi="Lato"/>
                <w:sz w:val="20"/>
                <w:szCs w:val="20"/>
              </w:rPr>
              <w:lastRenderedPageBreak/>
              <w:t xml:space="preserve">Należy podkreślić, że dotychczas minister właściwy do spraw kultury i ochrony dziedzictwa narodowego, po zasięgnięciu opinii Naczelnego Dyrektora Archiwów Państwowych, określa sposób </w:t>
            </w:r>
            <w:r w:rsidRPr="00C9699B">
              <w:rPr>
                <w:rFonts w:ascii="Lato" w:hAnsi="Lato"/>
                <w:sz w:val="20"/>
                <w:szCs w:val="20"/>
              </w:rPr>
              <w:lastRenderedPageBreak/>
              <w:t>postępowania z materiałami archiwalnymi. Brzmienie zmienianego w art. 1 pkt 1 projektu przepisu art. 5 ust. 2b pkt 2, który przewiduje uwzględnienie w rozporządzeniu ministra właściwego do spraw informatyzacji standardów przygotowania, ewidencjonowania i technicznego zabezpieczenia materiałów archiwalnych przechowywanych w składach chronologicznych (…), koliduje np. z przepisem art. 1 pkt 2 lit. b projektu w zakresie dodawanego w art. 6 ust. 1k, który wskazuje, że dokumenty, dla których sporządzono pełne odwzorowanie cyfrowe, przechowywane w składzie chronologicznym, stanowią dokumentację niearchiwalną, która umożliwia ich brakowanie zgodnie z aktem wykonawczym wydanym przez ministra właściwego do spraw kultury i ochrony dziedzictwa narodowego na podstawie art. 5 ust. 2 pkt 1 i 2 ustawy.</w:t>
            </w:r>
          </w:p>
        </w:tc>
        <w:tc>
          <w:tcPr>
            <w:tcW w:w="4043" w:type="dxa"/>
          </w:tcPr>
          <w:p w14:paraId="3AE6142F" w14:textId="77777777" w:rsidR="006D4238" w:rsidRDefault="007845FB" w:rsidP="00137782">
            <w:pPr>
              <w:jc w:val="both"/>
              <w:rPr>
                <w:rFonts w:ascii="Lato" w:hAnsi="Lato"/>
                <w:sz w:val="20"/>
                <w:szCs w:val="20"/>
              </w:rPr>
            </w:pPr>
            <w:r>
              <w:rPr>
                <w:rFonts w:ascii="Lato" w:hAnsi="Lato"/>
                <w:sz w:val="20"/>
                <w:szCs w:val="20"/>
              </w:rPr>
              <w:lastRenderedPageBreak/>
              <w:t>Uwaga uwzględniona</w:t>
            </w:r>
            <w:r w:rsidR="00144F6F">
              <w:rPr>
                <w:rFonts w:ascii="Lato" w:hAnsi="Lato"/>
                <w:sz w:val="20"/>
                <w:szCs w:val="20"/>
              </w:rPr>
              <w:t>.</w:t>
            </w:r>
          </w:p>
          <w:p w14:paraId="5ABAE605" w14:textId="77777777" w:rsidR="00144F6F" w:rsidRDefault="00144F6F" w:rsidP="00137782">
            <w:pPr>
              <w:jc w:val="both"/>
              <w:rPr>
                <w:rFonts w:ascii="Lato" w:hAnsi="Lato"/>
                <w:sz w:val="20"/>
                <w:szCs w:val="20"/>
              </w:rPr>
            </w:pPr>
          </w:p>
          <w:p w14:paraId="1902B7F0" w14:textId="58A44860" w:rsidR="00144F6F" w:rsidRPr="00C9699B" w:rsidRDefault="003B79F5" w:rsidP="003B79F5">
            <w:pPr>
              <w:jc w:val="both"/>
              <w:rPr>
                <w:rFonts w:ascii="Lato" w:hAnsi="Lato"/>
                <w:sz w:val="20"/>
                <w:szCs w:val="20"/>
              </w:rPr>
            </w:pPr>
            <w:r>
              <w:rPr>
                <w:rFonts w:ascii="Lato" w:hAnsi="Lato"/>
                <w:sz w:val="20"/>
                <w:szCs w:val="20"/>
              </w:rPr>
              <w:t>W projekcie ustawy d</w:t>
            </w:r>
            <w:r w:rsidR="00144F6F">
              <w:rPr>
                <w:rFonts w:ascii="Lato" w:hAnsi="Lato"/>
                <w:sz w:val="20"/>
                <w:szCs w:val="20"/>
              </w:rPr>
              <w:t xml:space="preserve">okonano zmian w </w:t>
            </w:r>
            <w:r>
              <w:rPr>
                <w:rFonts w:ascii="Lato" w:hAnsi="Lato"/>
                <w:sz w:val="20"/>
                <w:szCs w:val="20"/>
              </w:rPr>
              <w:t xml:space="preserve"> przepisach zmieniających </w:t>
            </w:r>
            <w:r w:rsidR="00593E3E">
              <w:rPr>
                <w:rFonts w:ascii="Lato" w:hAnsi="Lato"/>
                <w:sz w:val="20"/>
                <w:szCs w:val="20"/>
              </w:rPr>
              <w:t xml:space="preserve"> </w:t>
            </w:r>
            <w:r w:rsidR="00593E3E" w:rsidRPr="00593E3E">
              <w:rPr>
                <w:rFonts w:ascii="Lato" w:hAnsi="Lato"/>
                <w:sz w:val="20"/>
                <w:szCs w:val="20"/>
              </w:rPr>
              <w:t>art. 5 ust. 2b</w:t>
            </w:r>
            <w:r>
              <w:rPr>
                <w:rFonts w:ascii="Lato" w:hAnsi="Lato"/>
                <w:sz w:val="20"/>
                <w:szCs w:val="20"/>
              </w:rPr>
              <w:t xml:space="preserve"> </w:t>
            </w:r>
            <w:r>
              <w:rPr>
                <w:rFonts w:ascii="Lato" w:hAnsi="Lato"/>
                <w:sz w:val="20"/>
                <w:szCs w:val="20"/>
              </w:rPr>
              <w:lastRenderedPageBreak/>
              <w:t>ustawy o narodowym zasobie archiwalnym i archiwach</w:t>
            </w:r>
            <w:r w:rsidR="00593E3E">
              <w:rPr>
                <w:rFonts w:ascii="Lato" w:hAnsi="Lato"/>
                <w:sz w:val="20"/>
                <w:szCs w:val="20"/>
              </w:rPr>
              <w:t>.</w:t>
            </w:r>
          </w:p>
        </w:tc>
      </w:tr>
      <w:tr w:rsidR="000966C6" w:rsidRPr="00C9699B" w14:paraId="74EA5747" w14:textId="77777777" w:rsidTr="0020229A">
        <w:tc>
          <w:tcPr>
            <w:tcW w:w="548" w:type="dxa"/>
          </w:tcPr>
          <w:p w14:paraId="645AC4C3" w14:textId="77777777" w:rsidR="000966C6" w:rsidRPr="00C9699B" w:rsidRDefault="007E14A6" w:rsidP="00C9699B">
            <w:pPr>
              <w:jc w:val="both"/>
              <w:rPr>
                <w:rFonts w:ascii="Lato" w:hAnsi="Lato"/>
                <w:sz w:val="20"/>
                <w:szCs w:val="20"/>
              </w:rPr>
            </w:pPr>
            <w:r>
              <w:rPr>
                <w:rFonts w:ascii="Lato" w:hAnsi="Lato"/>
                <w:sz w:val="20"/>
                <w:szCs w:val="20"/>
              </w:rPr>
              <w:lastRenderedPageBreak/>
              <w:t>36</w:t>
            </w:r>
          </w:p>
        </w:tc>
        <w:tc>
          <w:tcPr>
            <w:tcW w:w="1632" w:type="dxa"/>
          </w:tcPr>
          <w:p w14:paraId="093B5358" w14:textId="77777777" w:rsidR="000966C6" w:rsidRPr="00C9699B" w:rsidRDefault="000966C6" w:rsidP="00C9699B">
            <w:pPr>
              <w:jc w:val="both"/>
              <w:rPr>
                <w:rFonts w:ascii="Lato" w:hAnsi="Lato"/>
                <w:sz w:val="20"/>
                <w:szCs w:val="20"/>
              </w:rPr>
            </w:pPr>
            <w:r w:rsidRPr="00C9699B">
              <w:rPr>
                <w:rFonts w:ascii="Lato" w:hAnsi="Lato"/>
                <w:sz w:val="20"/>
                <w:szCs w:val="20"/>
              </w:rPr>
              <w:t>Minister Obrony Narodowej</w:t>
            </w:r>
          </w:p>
        </w:tc>
        <w:tc>
          <w:tcPr>
            <w:tcW w:w="1741" w:type="dxa"/>
          </w:tcPr>
          <w:p w14:paraId="43F91D07" w14:textId="77777777" w:rsidR="000966C6" w:rsidRPr="00C9699B" w:rsidRDefault="000966C6" w:rsidP="00C9699B">
            <w:pPr>
              <w:jc w:val="both"/>
              <w:rPr>
                <w:rFonts w:ascii="Lato" w:hAnsi="Lato"/>
                <w:sz w:val="20"/>
                <w:szCs w:val="20"/>
              </w:rPr>
            </w:pPr>
            <w:r w:rsidRPr="00C9699B">
              <w:rPr>
                <w:rFonts w:ascii="Lato" w:hAnsi="Lato"/>
                <w:sz w:val="20"/>
                <w:szCs w:val="20"/>
              </w:rPr>
              <w:t>Uwaga ogólna</w:t>
            </w:r>
          </w:p>
        </w:tc>
        <w:tc>
          <w:tcPr>
            <w:tcW w:w="2916" w:type="dxa"/>
          </w:tcPr>
          <w:p w14:paraId="46DB6903" w14:textId="77777777" w:rsidR="000966C6" w:rsidRPr="00C9699B" w:rsidRDefault="000966C6" w:rsidP="00C9699B">
            <w:pPr>
              <w:jc w:val="both"/>
              <w:rPr>
                <w:rFonts w:ascii="Lato" w:hAnsi="Lato"/>
                <w:sz w:val="20"/>
                <w:szCs w:val="20"/>
              </w:rPr>
            </w:pPr>
            <w:r w:rsidRPr="00C9699B">
              <w:rPr>
                <w:rFonts w:ascii="Lato" w:hAnsi="Lato"/>
                <w:sz w:val="20"/>
                <w:szCs w:val="20"/>
              </w:rPr>
              <w:t>Resort obrony narodowej zwraca również uwagę, na brak regulacji w przedmiotowy m projekcie odnośnie podstępowania z dokumentacją wytworzoną w danej sprawie w postaci hybrydowej, tj. dokumentacji papierowej i elektronicznej. Służba Kontrwywiadu Wojskowego wytwarza dokumentację we wspomnianej postaci z uwagi na brak możliwości odwzorowania cyfrowego dokumentów o klauzuli „ściśle tajne”, a także z braku możliwości ustalenia z wyprzedzeniem czy będą w sprawie znajdowały się dokumenty z tego typu klauzulą.</w:t>
            </w:r>
          </w:p>
        </w:tc>
        <w:tc>
          <w:tcPr>
            <w:tcW w:w="4850" w:type="dxa"/>
          </w:tcPr>
          <w:p w14:paraId="6A587F44" w14:textId="77777777" w:rsidR="000966C6" w:rsidRPr="00C9699B" w:rsidRDefault="000966C6" w:rsidP="00C9699B">
            <w:pPr>
              <w:jc w:val="both"/>
              <w:rPr>
                <w:rFonts w:ascii="Lato" w:hAnsi="Lato"/>
                <w:sz w:val="20"/>
                <w:szCs w:val="20"/>
              </w:rPr>
            </w:pPr>
          </w:p>
        </w:tc>
        <w:tc>
          <w:tcPr>
            <w:tcW w:w="4043" w:type="dxa"/>
          </w:tcPr>
          <w:p w14:paraId="60FEEF18" w14:textId="2EC04E42" w:rsidR="000966C6" w:rsidRDefault="003236D3" w:rsidP="00C9699B">
            <w:pPr>
              <w:jc w:val="both"/>
              <w:rPr>
                <w:rFonts w:ascii="Lato" w:hAnsi="Lato"/>
                <w:sz w:val="20"/>
                <w:szCs w:val="20"/>
              </w:rPr>
            </w:pPr>
            <w:r>
              <w:rPr>
                <w:rFonts w:ascii="Lato" w:hAnsi="Lato"/>
                <w:sz w:val="20"/>
                <w:szCs w:val="20"/>
              </w:rPr>
              <w:t xml:space="preserve">Uwaga </w:t>
            </w:r>
            <w:r w:rsidR="007051B7">
              <w:rPr>
                <w:rFonts w:ascii="Lato" w:hAnsi="Lato"/>
                <w:sz w:val="20"/>
                <w:szCs w:val="20"/>
              </w:rPr>
              <w:t>nieuwzględniona</w:t>
            </w:r>
          </w:p>
          <w:p w14:paraId="5BC49EB3" w14:textId="77777777" w:rsidR="003236D3" w:rsidRDefault="003236D3" w:rsidP="00C9699B">
            <w:pPr>
              <w:jc w:val="both"/>
              <w:rPr>
                <w:rFonts w:ascii="Lato" w:hAnsi="Lato"/>
                <w:sz w:val="20"/>
                <w:szCs w:val="20"/>
              </w:rPr>
            </w:pPr>
          </w:p>
          <w:p w14:paraId="6017321C" w14:textId="251D2757" w:rsidR="003236D3" w:rsidRPr="00C9699B" w:rsidRDefault="00F139B2" w:rsidP="001A5E44">
            <w:pPr>
              <w:jc w:val="both"/>
              <w:rPr>
                <w:rFonts w:ascii="Lato" w:hAnsi="Lato"/>
                <w:sz w:val="20"/>
                <w:szCs w:val="20"/>
              </w:rPr>
            </w:pPr>
            <w:r>
              <w:rPr>
                <w:rFonts w:ascii="Lato" w:hAnsi="Lato"/>
                <w:sz w:val="20"/>
                <w:szCs w:val="20"/>
              </w:rPr>
              <w:t>Projektowana nowelizacja ustawy</w:t>
            </w:r>
            <w:r w:rsidR="0037442B">
              <w:rPr>
                <w:rFonts w:ascii="Lato" w:hAnsi="Lato"/>
                <w:sz w:val="20"/>
                <w:szCs w:val="20"/>
              </w:rPr>
              <w:t xml:space="preserve"> o narodowym zasobie archiwalnym i archiwach</w:t>
            </w:r>
            <w:r>
              <w:rPr>
                <w:rFonts w:ascii="Lato" w:hAnsi="Lato"/>
                <w:sz w:val="20"/>
                <w:szCs w:val="20"/>
              </w:rPr>
              <w:t xml:space="preserve"> w przepisach</w:t>
            </w:r>
            <w:r w:rsidR="00C30CE8">
              <w:rPr>
                <w:rFonts w:ascii="Lato" w:hAnsi="Lato"/>
                <w:sz w:val="20"/>
                <w:szCs w:val="20"/>
              </w:rPr>
              <w:t>,</w:t>
            </w:r>
            <w:r>
              <w:rPr>
                <w:rFonts w:ascii="Lato" w:hAnsi="Lato"/>
                <w:sz w:val="20"/>
                <w:szCs w:val="20"/>
              </w:rPr>
              <w:t xml:space="preserve"> o których mowa w</w:t>
            </w:r>
            <w:r w:rsidR="0037442B">
              <w:rPr>
                <w:rFonts w:ascii="Lato" w:hAnsi="Lato"/>
                <w:sz w:val="20"/>
                <w:szCs w:val="20"/>
              </w:rPr>
              <w:t> </w:t>
            </w:r>
            <w:r w:rsidR="005166BA">
              <w:rPr>
                <w:rFonts w:ascii="Lato" w:hAnsi="Lato"/>
                <w:sz w:val="20"/>
                <w:szCs w:val="20"/>
              </w:rPr>
              <w:t>art.</w:t>
            </w:r>
            <w:r w:rsidR="00A05C47">
              <w:rPr>
                <w:rFonts w:ascii="Lato" w:hAnsi="Lato"/>
                <w:sz w:val="20"/>
                <w:szCs w:val="20"/>
              </w:rPr>
              <w:t xml:space="preserve"> </w:t>
            </w:r>
            <w:r w:rsidR="005166BA">
              <w:rPr>
                <w:rFonts w:ascii="Lato" w:hAnsi="Lato"/>
                <w:sz w:val="20"/>
                <w:szCs w:val="20"/>
              </w:rPr>
              <w:t>6 ust. 1a</w:t>
            </w:r>
            <w:r w:rsidR="00C30CE8">
              <w:rPr>
                <w:rFonts w:ascii="Lato" w:hAnsi="Lato"/>
                <w:sz w:val="20"/>
                <w:szCs w:val="20"/>
              </w:rPr>
              <w:t>-</w:t>
            </w:r>
            <w:r w:rsidR="00050C30">
              <w:rPr>
                <w:rFonts w:ascii="Lato" w:hAnsi="Lato"/>
                <w:sz w:val="20"/>
                <w:szCs w:val="20"/>
              </w:rPr>
              <w:t>1z</w:t>
            </w:r>
            <w:r w:rsidR="00CE27D2">
              <w:rPr>
                <w:rFonts w:ascii="Lato" w:hAnsi="Lato"/>
                <w:sz w:val="20"/>
                <w:szCs w:val="20"/>
              </w:rPr>
              <w:t>k</w:t>
            </w:r>
            <w:r w:rsidR="00C30CE8">
              <w:rPr>
                <w:rFonts w:ascii="Lato" w:hAnsi="Lato"/>
                <w:sz w:val="20"/>
                <w:szCs w:val="20"/>
              </w:rPr>
              <w:t>,</w:t>
            </w:r>
            <w:r w:rsidR="00050C30">
              <w:rPr>
                <w:rFonts w:ascii="Lato" w:hAnsi="Lato"/>
                <w:sz w:val="20"/>
                <w:szCs w:val="20"/>
              </w:rPr>
              <w:t xml:space="preserve"> reguluje sposób postępowania z dokumentacją elektroniczną, w tym </w:t>
            </w:r>
            <w:r w:rsidR="00B745DA">
              <w:rPr>
                <w:rFonts w:ascii="Lato" w:hAnsi="Lato"/>
                <w:sz w:val="20"/>
                <w:szCs w:val="20"/>
              </w:rPr>
              <w:t>również dokumentacją wytworzoną w danej sprawie w postaci hybrydowej</w:t>
            </w:r>
            <w:r w:rsidR="00C30CE8">
              <w:rPr>
                <w:rFonts w:ascii="Lato" w:hAnsi="Lato"/>
                <w:sz w:val="20"/>
                <w:szCs w:val="20"/>
              </w:rPr>
              <w:t>,</w:t>
            </w:r>
            <w:r w:rsidR="00B745DA">
              <w:rPr>
                <w:rFonts w:ascii="Lato" w:hAnsi="Lato"/>
                <w:sz w:val="20"/>
                <w:szCs w:val="20"/>
              </w:rPr>
              <w:t xml:space="preserve"> tj. dokumentacją papierową i</w:t>
            </w:r>
            <w:r w:rsidR="00DA7130">
              <w:rPr>
                <w:rFonts w:ascii="Lato" w:hAnsi="Lato"/>
                <w:sz w:val="20"/>
                <w:szCs w:val="20"/>
              </w:rPr>
              <w:t> </w:t>
            </w:r>
            <w:r w:rsidR="00B745DA">
              <w:rPr>
                <w:rFonts w:ascii="Lato" w:hAnsi="Lato"/>
                <w:sz w:val="20"/>
                <w:szCs w:val="20"/>
              </w:rPr>
              <w:t>elektroniczną</w:t>
            </w:r>
            <w:r w:rsidR="00F277BF">
              <w:rPr>
                <w:rFonts w:ascii="Lato" w:hAnsi="Lato"/>
                <w:sz w:val="20"/>
                <w:szCs w:val="20"/>
              </w:rPr>
              <w:t xml:space="preserve">. Natomiast </w:t>
            </w:r>
            <w:r w:rsidR="007051B7">
              <w:rPr>
                <w:rFonts w:ascii="Lato" w:hAnsi="Lato"/>
                <w:sz w:val="20"/>
                <w:szCs w:val="20"/>
              </w:rPr>
              <w:t>p</w:t>
            </w:r>
            <w:r w:rsidR="007051B7" w:rsidRPr="007051B7">
              <w:rPr>
                <w:rFonts w:ascii="Lato" w:hAnsi="Lato"/>
                <w:sz w:val="20"/>
                <w:szCs w:val="20"/>
              </w:rPr>
              <w:t>rojekt ustawy nie reguluje postępowania z dokumentacją, w której mogą znajdować się informacje niejawne. W tym zakresie obowiązuje ustawa z dnia 5 sierpnia 2010 r. o ochronie informacji niejawnych.</w:t>
            </w:r>
          </w:p>
        </w:tc>
      </w:tr>
      <w:tr w:rsidR="0020229A" w:rsidRPr="00C9699B" w14:paraId="62946236" w14:textId="77777777" w:rsidTr="0020229A">
        <w:tc>
          <w:tcPr>
            <w:tcW w:w="548" w:type="dxa"/>
          </w:tcPr>
          <w:p w14:paraId="5D232957" w14:textId="77777777" w:rsidR="0020229A" w:rsidRPr="00C9699B" w:rsidRDefault="007E14A6" w:rsidP="00C9699B">
            <w:pPr>
              <w:jc w:val="both"/>
              <w:rPr>
                <w:rFonts w:ascii="Lato" w:hAnsi="Lato"/>
                <w:sz w:val="20"/>
                <w:szCs w:val="20"/>
              </w:rPr>
            </w:pPr>
            <w:r>
              <w:rPr>
                <w:rFonts w:ascii="Lato" w:hAnsi="Lato"/>
                <w:sz w:val="20"/>
                <w:szCs w:val="20"/>
              </w:rPr>
              <w:t>37</w:t>
            </w:r>
          </w:p>
        </w:tc>
        <w:tc>
          <w:tcPr>
            <w:tcW w:w="1632" w:type="dxa"/>
          </w:tcPr>
          <w:p w14:paraId="28F5D3D6" w14:textId="77777777" w:rsidR="0020229A" w:rsidRPr="00C9699B" w:rsidRDefault="00333D1A" w:rsidP="00C9699B">
            <w:pPr>
              <w:jc w:val="both"/>
              <w:rPr>
                <w:rFonts w:ascii="Lato" w:hAnsi="Lato"/>
                <w:sz w:val="20"/>
                <w:szCs w:val="20"/>
              </w:rPr>
            </w:pPr>
            <w:r>
              <w:rPr>
                <w:rFonts w:ascii="Lato" w:hAnsi="Lato"/>
                <w:sz w:val="20"/>
                <w:szCs w:val="20"/>
              </w:rPr>
              <w:t xml:space="preserve">Rządowe </w:t>
            </w:r>
            <w:r w:rsidR="00BF50CA" w:rsidRPr="00C9699B">
              <w:rPr>
                <w:rFonts w:ascii="Lato" w:hAnsi="Lato"/>
                <w:sz w:val="20"/>
                <w:szCs w:val="20"/>
              </w:rPr>
              <w:t>Centrum Legislacji</w:t>
            </w:r>
          </w:p>
        </w:tc>
        <w:tc>
          <w:tcPr>
            <w:tcW w:w="1741" w:type="dxa"/>
          </w:tcPr>
          <w:p w14:paraId="79CC7B6D" w14:textId="77777777" w:rsidR="0020229A" w:rsidRPr="00C9699B" w:rsidRDefault="0020229A" w:rsidP="00C9699B">
            <w:pPr>
              <w:jc w:val="both"/>
              <w:rPr>
                <w:rFonts w:ascii="Lato" w:hAnsi="Lato"/>
                <w:sz w:val="20"/>
                <w:szCs w:val="20"/>
              </w:rPr>
            </w:pPr>
            <w:r w:rsidRPr="00C9699B">
              <w:rPr>
                <w:rFonts w:ascii="Lato" w:hAnsi="Lato"/>
                <w:sz w:val="20"/>
                <w:szCs w:val="20"/>
              </w:rPr>
              <w:t>Uwaga ogólna</w:t>
            </w:r>
          </w:p>
        </w:tc>
        <w:tc>
          <w:tcPr>
            <w:tcW w:w="2916" w:type="dxa"/>
          </w:tcPr>
          <w:p w14:paraId="34A7F7C3" w14:textId="77777777" w:rsidR="0020229A" w:rsidRPr="00C9699B" w:rsidRDefault="0020229A" w:rsidP="00C9699B">
            <w:pPr>
              <w:jc w:val="both"/>
              <w:rPr>
                <w:rFonts w:ascii="Lato" w:hAnsi="Lato"/>
                <w:sz w:val="20"/>
                <w:szCs w:val="20"/>
              </w:rPr>
            </w:pPr>
            <w:r w:rsidRPr="00C9699B">
              <w:rPr>
                <w:rFonts w:ascii="Lato" w:hAnsi="Lato"/>
                <w:sz w:val="20"/>
                <w:szCs w:val="20"/>
              </w:rPr>
              <w:t xml:space="preserve">Rozważenia wymaga, czy nie należy uzupełnić przepisów intertemporalnych projektowanej ustawy w </w:t>
            </w:r>
            <w:r w:rsidRPr="00C9699B">
              <w:rPr>
                <w:rFonts w:ascii="Lato" w:hAnsi="Lato"/>
                <w:sz w:val="20"/>
                <w:szCs w:val="20"/>
              </w:rPr>
              <w:lastRenderedPageBreak/>
              <w:t>zakresie toczących się postępowań oraz nakładanych obowiązków na organy państwowe i państwowe jednostki organizacyjne oraz organy jednostek samorządu terytorialnego i samorządowe jednostki organizacyjne w zakresie gromadzenia, odwzorowywania i przekazywania dokumentacji do właściwego archiwum państwowego. W przypadku braku konieczności uzupełnienia projektu ustawy w tym zakresie należy zamieścić stosowne wyjaśnienie w uzasadnieniu.</w:t>
            </w:r>
          </w:p>
        </w:tc>
        <w:tc>
          <w:tcPr>
            <w:tcW w:w="4850" w:type="dxa"/>
          </w:tcPr>
          <w:p w14:paraId="2AD8D4B9" w14:textId="77777777" w:rsidR="0020229A" w:rsidRPr="00C9699B" w:rsidRDefault="0020229A" w:rsidP="00C9699B">
            <w:pPr>
              <w:jc w:val="both"/>
              <w:rPr>
                <w:rFonts w:ascii="Lato" w:hAnsi="Lato"/>
                <w:sz w:val="20"/>
                <w:szCs w:val="20"/>
              </w:rPr>
            </w:pPr>
          </w:p>
        </w:tc>
        <w:tc>
          <w:tcPr>
            <w:tcW w:w="4043" w:type="dxa"/>
          </w:tcPr>
          <w:p w14:paraId="7E1E7AD4" w14:textId="77777777" w:rsidR="00C30CE8" w:rsidRDefault="00C30CE8" w:rsidP="00C9699B">
            <w:pPr>
              <w:jc w:val="both"/>
              <w:rPr>
                <w:rFonts w:ascii="Lato" w:hAnsi="Lato"/>
                <w:sz w:val="20"/>
                <w:szCs w:val="20"/>
              </w:rPr>
            </w:pPr>
            <w:r>
              <w:rPr>
                <w:rFonts w:ascii="Lato" w:hAnsi="Lato"/>
                <w:sz w:val="20"/>
                <w:szCs w:val="20"/>
              </w:rPr>
              <w:t xml:space="preserve">Uwaga nieuwzględniona. </w:t>
            </w:r>
          </w:p>
          <w:p w14:paraId="147646B3" w14:textId="77777777" w:rsidR="00C30CE8" w:rsidRDefault="00C30CE8" w:rsidP="00C9699B">
            <w:pPr>
              <w:jc w:val="both"/>
              <w:rPr>
                <w:rFonts w:ascii="Lato" w:hAnsi="Lato"/>
                <w:sz w:val="20"/>
                <w:szCs w:val="20"/>
              </w:rPr>
            </w:pPr>
          </w:p>
          <w:p w14:paraId="5B6591BA" w14:textId="7A39A4BC" w:rsidR="0020229A" w:rsidRPr="00C9699B" w:rsidRDefault="00C30CE8" w:rsidP="00F2766F">
            <w:pPr>
              <w:jc w:val="both"/>
              <w:rPr>
                <w:rFonts w:ascii="Lato" w:hAnsi="Lato"/>
                <w:sz w:val="20"/>
                <w:szCs w:val="20"/>
              </w:rPr>
            </w:pPr>
            <w:r>
              <w:rPr>
                <w:rFonts w:ascii="Lato" w:hAnsi="Lato"/>
                <w:sz w:val="20"/>
                <w:szCs w:val="20"/>
              </w:rPr>
              <w:lastRenderedPageBreak/>
              <w:t xml:space="preserve">W ocenie </w:t>
            </w:r>
            <w:proofErr w:type="spellStart"/>
            <w:r w:rsidR="000C5066">
              <w:rPr>
                <w:rFonts w:ascii="Lato" w:hAnsi="Lato"/>
                <w:sz w:val="20"/>
                <w:szCs w:val="20"/>
              </w:rPr>
              <w:t>MKiDN</w:t>
            </w:r>
            <w:proofErr w:type="spellEnd"/>
            <w:r w:rsidR="000C5066">
              <w:rPr>
                <w:rFonts w:ascii="Lato" w:hAnsi="Lato"/>
                <w:sz w:val="20"/>
                <w:szCs w:val="20"/>
              </w:rPr>
              <w:t xml:space="preserve"> </w:t>
            </w:r>
            <w:r>
              <w:rPr>
                <w:rFonts w:ascii="Lato" w:hAnsi="Lato"/>
                <w:sz w:val="20"/>
                <w:szCs w:val="20"/>
              </w:rPr>
              <w:t>nie są potrzebne inne przepisy intertemporalne, poza już znajdującymi się w projekcie</w:t>
            </w:r>
            <w:r w:rsidR="00E06935">
              <w:rPr>
                <w:rFonts w:ascii="Lato" w:hAnsi="Lato"/>
                <w:sz w:val="20"/>
                <w:szCs w:val="20"/>
              </w:rPr>
              <w:t xml:space="preserve"> ustawy</w:t>
            </w:r>
            <w:r>
              <w:rPr>
                <w:rFonts w:ascii="Lato" w:hAnsi="Lato"/>
                <w:sz w:val="20"/>
                <w:szCs w:val="20"/>
              </w:rPr>
              <w:t>.</w:t>
            </w:r>
          </w:p>
        </w:tc>
      </w:tr>
      <w:tr w:rsidR="0020229A" w:rsidRPr="00C9699B" w14:paraId="3C69C04B" w14:textId="77777777" w:rsidTr="0020229A">
        <w:tc>
          <w:tcPr>
            <w:tcW w:w="548" w:type="dxa"/>
          </w:tcPr>
          <w:p w14:paraId="7188A30E" w14:textId="77777777" w:rsidR="0020229A" w:rsidRPr="00C9699B" w:rsidRDefault="007E14A6" w:rsidP="007E0AA9">
            <w:pPr>
              <w:jc w:val="both"/>
              <w:rPr>
                <w:rFonts w:ascii="Lato" w:hAnsi="Lato"/>
                <w:sz w:val="20"/>
                <w:szCs w:val="20"/>
              </w:rPr>
            </w:pPr>
            <w:r>
              <w:rPr>
                <w:rFonts w:ascii="Lato" w:hAnsi="Lato"/>
                <w:sz w:val="20"/>
                <w:szCs w:val="20"/>
              </w:rPr>
              <w:lastRenderedPageBreak/>
              <w:t>3</w:t>
            </w:r>
            <w:r w:rsidR="007E0AA9">
              <w:rPr>
                <w:rFonts w:ascii="Lato" w:hAnsi="Lato"/>
                <w:sz w:val="20"/>
                <w:szCs w:val="20"/>
              </w:rPr>
              <w:t>8</w:t>
            </w:r>
          </w:p>
        </w:tc>
        <w:tc>
          <w:tcPr>
            <w:tcW w:w="1632" w:type="dxa"/>
          </w:tcPr>
          <w:p w14:paraId="21E45071" w14:textId="77777777" w:rsidR="0020229A" w:rsidRPr="00C9699B" w:rsidRDefault="0020229A" w:rsidP="00C9699B">
            <w:pPr>
              <w:jc w:val="both"/>
              <w:rPr>
                <w:rFonts w:ascii="Lato" w:hAnsi="Lato"/>
                <w:sz w:val="20"/>
                <w:szCs w:val="20"/>
              </w:rPr>
            </w:pPr>
            <w:r w:rsidRPr="00C9699B">
              <w:rPr>
                <w:rFonts w:ascii="Lato" w:hAnsi="Lato"/>
                <w:sz w:val="20"/>
                <w:szCs w:val="20"/>
              </w:rPr>
              <w:t>Prezes Urzędu Ochrony Danych Osobowych</w:t>
            </w:r>
          </w:p>
        </w:tc>
        <w:tc>
          <w:tcPr>
            <w:tcW w:w="1741" w:type="dxa"/>
          </w:tcPr>
          <w:p w14:paraId="4EEEB85F" w14:textId="77777777" w:rsidR="0020229A" w:rsidRPr="00C9699B" w:rsidRDefault="0020229A" w:rsidP="00C9699B">
            <w:pPr>
              <w:jc w:val="both"/>
              <w:rPr>
                <w:rFonts w:ascii="Lato" w:hAnsi="Lato"/>
                <w:sz w:val="20"/>
                <w:szCs w:val="20"/>
              </w:rPr>
            </w:pPr>
            <w:r w:rsidRPr="00C9699B">
              <w:rPr>
                <w:rFonts w:ascii="Lato" w:hAnsi="Lato"/>
                <w:sz w:val="20"/>
                <w:szCs w:val="20"/>
              </w:rPr>
              <w:t>Uwaga ogólna</w:t>
            </w:r>
          </w:p>
        </w:tc>
        <w:tc>
          <w:tcPr>
            <w:tcW w:w="2916" w:type="dxa"/>
          </w:tcPr>
          <w:p w14:paraId="3723ECA1" w14:textId="77777777" w:rsidR="0020229A" w:rsidRPr="00C9699B" w:rsidRDefault="0020229A" w:rsidP="00C9699B">
            <w:pPr>
              <w:jc w:val="both"/>
              <w:rPr>
                <w:rFonts w:ascii="Lato" w:hAnsi="Lato"/>
                <w:sz w:val="20"/>
                <w:szCs w:val="20"/>
              </w:rPr>
            </w:pPr>
            <w:r w:rsidRPr="00C9699B">
              <w:rPr>
                <w:rFonts w:ascii="Lato" w:hAnsi="Lato"/>
                <w:sz w:val="20"/>
                <w:szCs w:val="20"/>
              </w:rPr>
              <w:t xml:space="preserve">Projekt ustawy ma na celu nadanie waloru prawnego, w tym wartości dowodowej równoważnej oryginałom dokumentów sporządzanych przez podmioty, o których mowa w art. 5 ust. 1 ustawy o narodowym zasobie archiwalnym i archiwach </w:t>
            </w:r>
            <w:r w:rsidRPr="00C9699B">
              <w:rPr>
                <w:rFonts w:ascii="Lato" w:hAnsi="Lato"/>
                <w:sz w:val="20"/>
                <w:szCs w:val="20"/>
                <w:vertAlign w:val="superscript"/>
              </w:rPr>
              <w:t>2</w:t>
            </w:r>
            <w:r w:rsidRPr="00C9699B">
              <w:rPr>
                <w:rFonts w:ascii="Lato" w:hAnsi="Lato"/>
                <w:sz w:val="20"/>
                <w:szCs w:val="20"/>
              </w:rPr>
              <w:t xml:space="preserve"> , używające systemu elektronicznego zarządzania dokumentacją (dalej „system EZD”), </w:t>
            </w:r>
            <w:proofErr w:type="spellStart"/>
            <w:r w:rsidRPr="00C9699B">
              <w:rPr>
                <w:rFonts w:ascii="Lato" w:hAnsi="Lato"/>
                <w:sz w:val="20"/>
                <w:szCs w:val="20"/>
              </w:rPr>
              <w:t>odwzorowaniom</w:t>
            </w:r>
            <w:proofErr w:type="spellEnd"/>
            <w:r w:rsidRPr="00C9699B">
              <w:rPr>
                <w:rFonts w:ascii="Lato" w:hAnsi="Lato"/>
                <w:sz w:val="20"/>
                <w:szCs w:val="20"/>
              </w:rPr>
              <w:t xml:space="preserve"> cyfrowym wykonanym dla dokumentów tradycyjnych (sporządzonych w postaci innej niż elektroniczna). Projektowane przepisy odnoszą się zatem do przetwarzania danych osobowych zawartych w dokumentach elektronicznych i co istotne przetwarzanie to może dotyczyć różnych podmiotów i różnych kategorii danych, w tym danych </w:t>
            </w:r>
            <w:r w:rsidRPr="00C9699B">
              <w:rPr>
                <w:rFonts w:ascii="Lato" w:hAnsi="Lato"/>
                <w:sz w:val="20"/>
                <w:szCs w:val="20"/>
              </w:rPr>
              <w:lastRenderedPageBreak/>
              <w:t>podlegającym szczególnemu reżimowi przetwarzania, o których mowa w art. 9 i 10 rozporządzenia 2016/679 (dane dotyczące zdrowia, czy wyroków sądowych).</w:t>
            </w:r>
          </w:p>
          <w:p w14:paraId="7839A757" w14:textId="77777777" w:rsidR="0020229A" w:rsidRPr="00C9699B" w:rsidRDefault="0020229A" w:rsidP="00C9699B">
            <w:pPr>
              <w:jc w:val="both"/>
              <w:rPr>
                <w:rFonts w:ascii="Lato" w:hAnsi="Lato"/>
                <w:sz w:val="20"/>
                <w:szCs w:val="20"/>
              </w:rPr>
            </w:pPr>
          </w:p>
          <w:p w14:paraId="56D5A00D" w14:textId="77777777" w:rsidR="0020229A" w:rsidRPr="00C9699B" w:rsidRDefault="0020229A" w:rsidP="00C9699B">
            <w:pPr>
              <w:jc w:val="both"/>
              <w:rPr>
                <w:rFonts w:ascii="Lato" w:hAnsi="Lato"/>
                <w:sz w:val="20"/>
                <w:szCs w:val="20"/>
              </w:rPr>
            </w:pPr>
            <w:r w:rsidRPr="00C9699B">
              <w:rPr>
                <w:rFonts w:ascii="Lato" w:hAnsi="Lato"/>
                <w:sz w:val="20"/>
                <w:szCs w:val="20"/>
                <w:vertAlign w:val="superscript"/>
              </w:rPr>
              <w:t>2</w:t>
            </w:r>
            <w:r w:rsidRPr="00C9699B">
              <w:rPr>
                <w:rFonts w:ascii="Lato" w:hAnsi="Lato"/>
                <w:sz w:val="20"/>
                <w:szCs w:val="20"/>
              </w:rPr>
              <w:t xml:space="preserve"> Ustawa z dnia 14 lipca 1983 r. o narodowym zasobie archiwalnym i archiwach (Dz. U. z 2020 r. poz. 164).</w:t>
            </w:r>
          </w:p>
        </w:tc>
        <w:tc>
          <w:tcPr>
            <w:tcW w:w="4850" w:type="dxa"/>
          </w:tcPr>
          <w:p w14:paraId="5C69FED8" w14:textId="77777777" w:rsidR="0020229A" w:rsidRPr="00C9699B" w:rsidRDefault="0020229A" w:rsidP="00C9699B">
            <w:pPr>
              <w:jc w:val="both"/>
              <w:rPr>
                <w:rFonts w:ascii="Lato" w:hAnsi="Lato"/>
                <w:sz w:val="20"/>
                <w:szCs w:val="20"/>
              </w:rPr>
            </w:pPr>
            <w:r w:rsidRPr="00C9699B">
              <w:rPr>
                <w:rFonts w:ascii="Lato" w:hAnsi="Lato"/>
                <w:sz w:val="20"/>
                <w:szCs w:val="20"/>
              </w:rPr>
              <w:lastRenderedPageBreak/>
              <w:t>Projektowana ustawa powinna więc zapewniać stosowanie przepisów rozporządzenia</w:t>
            </w:r>
            <w:r w:rsidR="007E14A6">
              <w:rPr>
                <w:rFonts w:ascii="Lato" w:hAnsi="Lato"/>
                <w:sz w:val="20"/>
                <w:szCs w:val="20"/>
              </w:rPr>
              <w:t xml:space="preserve"> UE</w:t>
            </w:r>
            <w:r w:rsidRPr="00C9699B">
              <w:rPr>
                <w:rFonts w:ascii="Lato" w:hAnsi="Lato"/>
                <w:sz w:val="20"/>
                <w:szCs w:val="20"/>
              </w:rPr>
              <w:t xml:space="preserve"> 2016/679, tj. gwarantować przestrzeganie regulacji dotyczących ochrony danych osobowych, w tym zgodności z zasadami przetwarzania danych określonymi w art. 5 rozporządzenia 2016/679.</w:t>
            </w:r>
          </w:p>
          <w:p w14:paraId="6962826D" w14:textId="77777777" w:rsidR="0020229A" w:rsidRPr="00C9699B" w:rsidRDefault="0020229A" w:rsidP="00C9699B">
            <w:pPr>
              <w:jc w:val="both"/>
              <w:rPr>
                <w:rFonts w:ascii="Lato" w:hAnsi="Lato"/>
                <w:sz w:val="20"/>
                <w:szCs w:val="20"/>
              </w:rPr>
            </w:pPr>
          </w:p>
          <w:p w14:paraId="03328743" w14:textId="77777777" w:rsidR="0020229A" w:rsidRPr="00C9699B" w:rsidRDefault="0020229A" w:rsidP="00C9699B">
            <w:pPr>
              <w:jc w:val="both"/>
              <w:rPr>
                <w:rFonts w:ascii="Lato" w:hAnsi="Lato"/>
                <w:sz w:val="20"/>
                <w:szCs w:val="20"/>
                <w:vertAlign w:val="superscript"/>
              </w:rPr>
            </w:pPr>
            <w:r w:rsidRPr="00C9699B">
              <w:rPr>
                <w:rFonts w:ascii="Lato" w:hAnsi="Lato"/>
                <w:sz w:val="20"/>
                <w:szCs w:val="20"/>
              </w:rPr>
              <w:t xml:space="preserve">Podkreślenia w tym miejscu wymaga, że organ nadzorczy skierował wystąpienie do Ministra Cyfryzacji w sprawie dokumentu „Strategia dystrybucji, wdrażania i utrzymania EZD RP od 2022 r.”, w którym zwrócono uwagę na szereg kluczowych zagadnień przy projektowaniu ww. systemu z punktu widzenia ochrony danych osobowych. Wskazane w wystąpieniu uwagi zachowują swoją aktualność </w:t>
            </w:r>
            <w:r w:rsidRPr="00C9699B">
              <w:rPr>
                <w:rFonts w:ascii="Lato" w:hAnsi="Lato"/>
                <w:sz w:val="20"/>
                <w:szCs w:val="20"/>
                <w:vertAlign w:val="superscript"/>
              </w:rPr>
              <w:t>3</w:t>
            </w:r>
          </w:p>
          <w:p w14:paraId="447BCBE3" w14:textId="77777777" w:rsidR="0020229A" w:rsidRPr="00C9699B" w:rsidRDefault="0020229A" w:rsidP="00C9699B">
            <w:pPr>
              <w:jc w:val="both"/>
              <w:rPr>
                <w:rFonts w:ascii="Lato" w:hAnsi="Lato"/>
                <w:sz w:val="20"/>
                <w:szCs w:val="20"/>
                <w:vertAlign w:val="superscript"/>
              </w:rPr>
            </w:pPr>
          </w:p>
          <w:p w14:paraId="5C49A64C" w14:textId="77777777" w:rsidR="0020229A" w:rsidRPr="00C9699B" w:rsidRDefault="0020229A" w:rsidP="00C9699B">
            <w:pPr>
              <w:jc w:val="both"/>
              <w:rPr>
                <w:rFonts w:ascii="Lato" w:hAnsi="Lato"/>
                <w:sz w:val="20"/>
                <w:szCs w:val="20"/>
              </w:rPr>
            </w:pPr>
            <w:r w:rsidRPr="00C9699B">
              <w:rPr>
                <w:rFonts w:ascii="Lato" w:hAnsi="Lato"/>
                <w:sz w:val="20"/>
                <w:szCs w:val="20"/>
                <w:vertAlign w:val="superscript"/>
              </w:rPr>
              <w:t>3</w:t>
            </w:r>
            <w:r w:rsidRPr="00C9699B">
              <w:rPr>
                <w:rFonts w:ascii="Lato" w:hAnsi="Lato"/>
                <w:sz w:val="20"/>
                <w:szCs w:val="20"/>
              </w:rPr>
              <w:t xml:space="preserve"> Wystąpienie Prezesa UODO z 31 sierpnia 2021 r., nr DOL.413.5.2021.WL.OJ</w:t>
            </w:r>
          </w:p>
        </w:tc>
        <w:tc>
          <w:tcPr>
            <w:tcW w:w="4043" w:type="dxa"/>
          </w:tcPr>
          <w:p w14:paraId="3248670E" w14:textId="77777777" w:rsidR="0020229A" w:rsidRDefault="003028CA" w:rsidP="00C9699B">
            <w:pPr>
              <w:jc w:val="both"/>
              <w:rPr>
                <w:rFonts w:ascii="Lato" w:hAnsi="Lato"/>
                <w:sz w:val="20"/>
                <w:szCs w:val="20"/>
              </w:rPr>
            </w:pPr>
            <w:r>
              <w:rPr>
                <w:rFonts w:ascii="Lato" w:hAnsi="Lato"/>
                <w:sz w:val="20"/>
                <w:szCs w:val="20"/>
              </w:rPr>
              <w:t>Uwa</w:t>
            </w:r>
            <w:r w:rsidR="00105A44">
              <w:rPr>
                <w:rFonts w:ascii="Lato" w:hAnsi="Lato"/>
                <w:sz w:val="20"/>
                <w:szCs w:val="20"/>
              </w:rPr>
              <w:t>ga nieuwzględniona.</w:t>
            </w:r>
          </w:p>
          <w:p w14:paraId="517DE9AB" w14:textId="77777777" w:rsidR="00105A44" w:rsidRDefault="00105A44" w:rsidP="00C9699B">
            <w:pPr>
              <w:jc w:val="both"/>
              <w:rPr>
                <w:rFonts w:ascii="Lato" w:hAnsi="Lato"/>
                <w:sz w:val="20"/>
                <w:szCs w:val="20"/>
              </w:rPr>
            </w:pPr>
          </w:p>
          <w:p w14:paraId="107D927F" w14:textId="69C274F7" w:rsidR="00105A44" w:rsidRPr="00C9699B" w:rsidRDefault="00105A44" w:rsidP="00C9699B">
            <w:pPr>
              <w:jc w:val="both"/>
              <w:rPr>
                <w:rFonts w:ascii="Lato" w:hAnsi="Lato"/>
                <w:sz w:val="20"/>
                <w:szCs w:val="20"/>
              </w:rPr>
            </w:pPr>
            <w:r>
              <w:rPr>
                <w:rFonts w:ascii="Lato" w:hAnsi="Lato"/>
                <w:sz w:val="20"/>
                <w:szCs w:val="20"/>
              </w:rPr>
              <w:t>Podnoszone przez Prezesa UODO kwestie nie mają charakteru polemicznego</w:t>
            </w:r>
            <w:r w:rsidR="001D7601">
              <w:rPr>
                <w:rFonts w:ascii="Lato" w:hAnsi="Lato"/>
                <w:sz w:val="20"/>
                <w:szCs w:val="20"/>
              </w:rPr>
              <w:t>, nie wskazują na konieczność wprowadzenia określonych zmian do projektu ustawy.</w:t>
            </w:r>
          </w:p>
        </w:tc>
      </w:tr>
      <w:tr w:rsidR="0020229A" w:rsidRPr="00C9699B" w14:paraId="3B93AFCC" w14:textId="77777777" w:rsidTr="0020229A">
        <w:tc>
          <w:tcPr>
            <w:tcW w:w="548" w:type="dxa"/>
          </w:tcPr>
          <w:p w14:paraId="4002D2E4" w14:textId="77777777" w:rsidR="0020229A" w:rsidRPr="00C9699B" w:rsidRDefault="007E0AA9" w:rsidP="00C9699B">
            <w:pPr>
              <w:jc w:val="both"/>
              <w:rPr>
                <w:rFonts w:ascii="Lato" w:hAnsi="Lato"/>
                <w:sz w:val="20"/>
                <w:szCs w:val="20"/>
              </w:rPr>
            </w:pPr>
            <w:r>
              <w:rPr>
                <w:rFonts w:ascii="Lato" w:hAnsi="Lato"/>
                <w:sz w:val="20"/>
                <w:szCs w:val="20"/>
              </w:rPr>
              <w:t>39</w:t>
            </w:r>
          </w:p>
        </w:tc>
        <w:tc>
          <w:tcPr>
            <w:tcW w:w="1632" w:type="dxa"/>
          </w:tcPr>
          <w:p w14:paraId="47613FE8" w14:textId="77777777" w:rsidR="0020229A" w:rsidRPr="00C9699B" w:rsidRDefault="0020229A" w:rsidP="00C9699B">
            <w:pPr>
              <w:jc w:val="both"/>
              <w:rPr>
                <w:rFonts w:ascii="Lato" w:hAnsi="Lato"/>
                <w:sz w:val="20"/>
                <w:szCs w:val="20"/>
              </w:rPr>
            </w:pPr>
            <w:r w:rsidRPr="00C9699B">
              <w:rPr>
                <w:rFonts w:ascii="Lato" w:hAnsi="Lato"/>
                <w:sz w:val="20"/>
                <w:szCs w:val="20"/>
              </w:rPr>
              <w:t>Prezes Urzędu Ochrony Danych Osobowych</w:t>
            </w:r>
          </w:p>
        </w:tc>
        <w:tc>
          <w:tcPr>
            <w:tcW w:w="1741" w:type="dxa"/>
          </w:tcPr>
          <w:p w14:paraId="78DD8144" w14:textId="77777777" w:rsidR="0020229A" w:rsidRPr="00C9699B" w:rsidRDefault="0020229A" w:rsidP="00C9699B">
            <w:pPr>
              <w:jc w:val="both"/>
              <w:rPr>
                <w:rFonts w:ascii="Lato" w:hAnsi="Lato"/>
                <w:sz w:val="20"/>
                <w:szCs w:val="20"/>
              </w:rPr>
            </w:pPr>
            <w:r w:rsidRPr="00C9699B">
              <w:rPr>
                <w:rFonts w:ascii="Lato" w:hAnsi="Lato"/>
                <w:sz w:val="20"/>
                <w:szCs w:val="20"/>
              </w:rPr>
              <w:t>Uwaga ogólna</w:t>
            </w:r>
          </w:p>
        </w:tc>
        <w:tc>
          <w:tcPr>
            <w:tcW w:w="2916" w:type="dxa"/>
          </w:tcPr>
          <w:p w14:paraId="64B513AC" w14:textId="77777777" w:rsidR="0020229A" w:rsidRPr="00C9699B" w:rsidRDefault="0020229A" w:rsidP="00C9699B">
            <w:pPr>
              <w:jc w:val="both"/>
              <w:rPr>
                <w:rFonts w:ascii="Lato" w:hAnsi="Lato"/>
                <w:sz w:val="20"/>
                <w:szCs w:val="20"/>
              </w:rPr>
            </w:pPr>
            <w:r w:rsidRPr="00C9699B">
              <w:rPr>
                <w:rFonts w:ascii="Lato" w:hAnsi="Lato"/>
                <w:sz w:val="20"/>
                <w:szCs w:val="20"/>
              </w:rPr>
              <w:t>Prezes UODO zwraca szczególną uwagę, że w przypadku projektowania aktów prawnych dotyczących wprowadzenia rozwiązań z udziałem nowych technologii, związanego z przetwarzaniem danych osobowych na szeroką skalę projektodawca wykonać powinien tzw. test prywatności, w tym ocenę skutków dla ochrony danych osobowych (art. 35 ust. 1 i ust. 10 rozporządzenia 2016/679), z uwzględnieniem ochrony danych w fazie projektowania oraz domyślnej ochrony danych (art. 25 ust. 1 i 5 rozporządzenia 2016/679).</w:t>
            </w:r>
          </w:p>
        </w:tc>
        <w:tc>
          <w:tcPr>
            <w:tcW w:w="4850" w:type="dxa"/>
          </w:tcPr>
          <w:p w14:paraId="11C0A500" w14:textId="6B98661F" w:rsidR="0020229A" w:rsidRPr="00C9699B" w:rsidRDefault="0020229A" w:rsidP="00C9699B">
            <w:pPr>
              <w:jc w:val="both"/>
              <w:rPr>
                <w:rFonts w:ascii="Lato" w:hAnsi="Lato"/>
                <w:sz w:val="20"/>
                <w:szCs w:val="20"/>
              </w:rPr>
            </w:pPr>
            <w:r w:rsidRPr="00C9699B">
              <w:rPr>
                <w:rFonts w:ascii="Lato" w:hAnsi="Lato"/>
                <w:sz w:val="20"/>
                <w:szCs w:val="20"/>
              </w:rPr>
              <w:t>Celem takiego testu jest uwzględnienie oceny skutków przewidywanych rozwiązań dla ochrony danych, w tym przyjęcie przepisów szczegółowych zawierających rozwiązania zapewniające wyczerpującą, przejrzystą, prawidłową, właściwie wpisaną w system prawny regulację zapewniającą stosowanie przepisów o ochronie danych osobowych. Nie odnotowano natomiast w udostępnionych dokumentach informacji na temat przeprowadzenia oceny skutków w aspekcie przetwarzania danych osobowych w odniesieniu do przedstawionego projektu ustawy.</w:t>
            </w:r>
          </w:p>
          <w:p w14:paraId="2686999D" w14:textId="77777777" w:rsidR="0020229A" w:rsidRPr="00C9699B" w:rsidRDefault="0020229A" w:rsidP="00C9699B">
            <w:pPr>
              <w:jc w:val="both"/>
              <w:rPr>
                <w:rFonts w:ascii="Lato" w:hAnsi="Lato"/>
                <w:sz w:val="20"/>
                <w:szCs w:val="20"/>
              </w:rPr>
            </w:pPr>
          </w:p>
          <w:p w14:paraId="201DC885" w14:textId="77777777" w:rsidR="0020229A" w:rsidRPr="00C9699B" w:rsidRDefault="0020229A">
            <w:pPr>
              <w:jc w:val="both"/>
              <w:rPr>
                <w:rFonts w:ascii="Lato" w:hAnsi="Lato"/>
                <w:sz w:val="20"/>
                <w:szCs w:val="20"/>
              </w:rPr>
            </w:pPr>
          </w:p>
        </w:tc>
        <w:tc>
          <w:tcPr>
            <w:tcW w:w="4043" w:type="dxa"/>
          </w:tcPr>
          <w:p w14:paraId="3FAD8D97" w14:textId="77777777" w:rsidR="0020229A" w:rsidRDefault="00061F09" w:rsidP="00C9699B">
            <w:pPr>
              <w:jc w:val="both"/>
              <w:rPr>
                <w:rFonts w:ascii="Lato" w:hAnsi="Lato"/>
                <w:sz w:val="20"/>
                <w:szCs w:val="20"/>
              </w:rPr>
            </w:pPr>
            <w:r>
              <w:rPr>
                <w:rFonts w:ascii="Lato" w:hAnsi="Lato"/>
                <w:sz w:val="20"/>
                <w:szCs w:val="20"/>
              </w:rPr>
              <w:t>Uwaga nieuwzględniona</w:t>
            </w:r>
          </w:p>
          <w:p w14:paraId="7D1D01B2" w14:textId="77777777" w:rsidR="00061F09" w:rsidRDefault="00061F09" w:rsidP="00C9699B">
            <w:pPr>
              <w:jc w:val="both"/>
              <w:rPr>
                <w:rFonts w:ascii="Lato" w:hAnsi="Lato"/>
                <w:sz w:val="20"/>
                <w:szCs w:val="20"/>
              </w:rPr>
            </w:pPr>
          </w:p>
          <w:p w14:paraId="553556C5" w14:textId="7DCED409" w:rsidR="00061F09" w:rsidRDefault="00791484" w:rsidP="00791484">
            <w:pPr>
              <w:jc w:val="both"/>
              <w:rPr>
                <w:rFonts w:ascii="Lato" w:hAnsi="Lato"/>
                <w:sz w:val="20"/>
                <w:szCs w:val="20"/>
              </w:rPr>
            </w:pPr>
            <w:r>
              <w:rPr>
                <w:rFonts w:ascii="Lato" w:hAnsi="Lato"/>
                <w:sz w:val="20"/>
                <w:szCs w:val="20"/>
              </w:rPr>
              <w:t>W</w:t>
            </w:r>
            <w:r w:rsidRPr="00791484">
              <w:rPr>
                <w:rFonts w:ascii="Lato" w:hAnsi="Lato"/>
                <w:sz w:val="20"/>
                <w:szCs w:val="20"/>
              </w:rPr>
              <w:t xml:space="preserve"> opinii </w:t>
            </w:r>
            <w:proofErr w:type="spellStart"/>
            <w:r w:rsidR="000C5066">
              <w:rPr>
                <w:rFonts w:ascii="Lato" w:hAnsi="Lato"/>
                <w:sz w:val="20"/>
                <w:szCs w:val="20"/>
              </w:rPr>
              <w:t>MKiDN</w:t>
            </w:r>
            <w:proofErr w:type="spellEnd"/>
            <w:r w:rsidRPr="00791484">
              <w:rPr>
                <w:rFonts w:ascii="Lato" w:hAnsi="Lato"/>
                <w:sz w:val="20"/>
                <w:szCs w:val="20"/>
              </w:rPr>
              <w:t xml:space="preserve"> kwestie </w:t>
            </w:r>
            <w:r>
              <w:rPr>
                <w:rFonts w:ascii="Lato" w:hAnsi="Lato"/>
                <w:sz w:val="20"/>
                <w:szCs w:val="20"/>
              </w:rPr>
              <w:t xml:space="preserve">ochrony </w:t>
            </w:r>
            <w:r w:rsidR="00534DDC">
              <w:rPr>
                <w:rFonts w:ascii="Lato" w:hAnsi="Lato"/>
                <w:sz w:val="20"/>
                <w:szCs w:val="20"/>
              </w:rPr>
              <w:t>danych osobowych</w:t>
            </w:r>
            <w:r w:rsidRPr="00791484">
              <w:rPr>
                <w:rFonts w:ascii="Lato" w:hAnsi="Lato"/>
                <w:sz w:val="20"/>
                <w:szCs w:val="20"/>
              </w:rPr>
              <w:t xml:space="preserve"> są </w:t>
            </w:r>
            <w:r w:rsidR="00534DDC">
              <w:rPr>
                <w:rFonts w:ascii="Lato" w:hAnsi="Lato"/>
                <w:sz w:val="20"/>
                <w:szCs w:val="20"/>
              </w:rPr>
              <w:t xml:space="preserve">już </w:t>
            </w:r>
            <w:r w:rsidRPr="00791484">
              <w:rPr>
                <w:rFonts w:ascii="Lato" w:hAnsi="Lato"/>
                <w:sz w:val="20"/>
                <w:szCs w:val="20"/>
              </w:rPr>
              <w:t>dostatecznie uregulowane w obowiązujących przepisach ustawy o narodowym zasobie archiwalnym i</w:t>
            </w:r>
            <w:r w:rsidR="00B64761">
              <w:rPr>
                <w:rFonts w:ascii="Lato" w:hAnsi="Lato"/>
                <w:sz w:val="20"/>
                <w:szCs w:val="20"/>
              </w:rPr>
              <w:t> </w:t>
            </w:r>
            <w:r w:rsidRPr="00791484">
              <w:rPr>
                <w:rFonts w:ascii="Lato" w:hAnsi="Lato"/>
                <w:sz w:val="20"/>
                <w:szCs w:val="20"/>
              </w:rPr>
              <w:t>archiwach. W tym w szczególności w: 1) art. 22b, w którym określono przypadki ograniczające stosowanie art. 16 i art. 18 ust. 1 lit. a i b rozporządzenia 2016/679, 2) art.22c, w którym określono sposób wdrażania zabezpieczeń wolności i praw osób, których dotyczą dane zawarte w</w:t>
            </w:r>
            <w:r w:rsidR="00B64761">
              <w:rPr>
                <w:rFonts w:ascii="Lato" w:hAnsi="Lato"/>
                <w:sz w:val="20"/>
                <w:szCs w:val="20"/>
              </w:rPr>
              <w:t> </w:t>
            </w:r>
            <w:r w:rsidRPr="00791484">
              <w:rPr>
                <w:rFonts w:ascii="Lato" w:hAnsi="Lato"/>
                <w:sz w:val="20"/>
                <w:szCs w:val="20"/>
              </w:rPr>
              <w:t>materiałach archiwalnych i dokumentacji niestanowiącej materiałów archiwalnych, o</w:t>
            </w:r>
            <w:r w:rsidR="00B64761">
              <w:rPr>
                <w:rFonts w:ascii="Lato" w:hAnsi="Lato"/>
                <w:sz w:val="20"/>
                <w:szCs w:val="20"/>
              </w:rPr>
              <w:t> </w:t>
            </w:r>
            <w:r w:rsidRPr="00791484">
              <w:rPr>
                <w:rFonts w:ascii="Lato" w:hAnsi="Lato"/>
                <w:sz w:val="20"/>
                <w:szCs w:val="20"/>
              </w:rPr>
              <w:t>ile nie sprzeciwia się to celom postępowania z tą dokumentacją, 3)  art. 22d.</w:t>
            </w:r>
            <w:r w:rsidR="00E8372D">
              <w:rPr>
                <w:rFonts w:ascii="Lato" w:hAnsi="Lato"/>
                <w:sz w:val="20"/>
                <w:szCs w:val="20"/>
              </w:rPr>
              <w:t xml:space="preserve"> Przepisy zawarte w nowelizowanej ustawie określają jedynie sposób zarządzania dokumentacją </w:t>
            </w:r>
            <w:r w:rsidR="00BB218C">
              <w:rPr>
                <w:rFonts w:ascii="Lato" w:hAnsi="Lato"/>
                <w:sz w:val="20"/>
                <w:szCs w:val="20"/>
              </w:rPr>
              <w:t>i nie odnoszą się bezpośrednio do problematyki ochrony danych osobowych</w:t>
            </w:r>
            <w:r w:rsidR="002C38A9">
              <w:rPr>
                <w:rFonts w:ascii="Lato" w:hAnsi="Lato"/>
                <w:sz w:val="20"/>
                <w:szCs w:val="20"/>
              </w:rPr>
              <w:t xml:space="preserve">, </w:t>
            </w:r>
            <w:r w:rsidR="00CA03CD">
              <w:rPr>
                <w:rFonts w:ascii="Lato" w:hAnsi="Lato"/>
                <w:sz w:val="20"/>
                <w:szCs w:val="20"/>
              </w:rPr>
              <w:t>gdyż te kwestie są przedmiotem innych regulacji prawnych.</w:t>
            </w:r>
          </w:p>
          <w:p w14:paraId="4391A716" w14:textId="77777777" w:rsidR="00666E46" w:rsidRDefault="00666E46" w:rsidP="00791484">
            <w:pPr>
              <w:jc w:val="both"/>
              <w:rPr>
                <w:rFonts w:ascii="Lato" w:hAnsi="Lato"/>
                <w:sz w:val="20"/>
                <w:szCs w:val="20"/>
              </w:rPr>
            </w:pPr>
          </w:p>
          <w:p w14:paraId="31A25495" w14:textId="02A94C8B" w:rsidR="00666E46" w:rsidRPr="00C9699B" w:rsidRDefault="00666E46" w:rsidP="00221B0C">
            <w:pPr>
              <w:jc w:val="both"/>
              <w:rPr>
                <w:rFonts w:ascii="Lato" w:hAnsi="Lato"/>
                <w:sz w:val="20"/>
                <w:szCs w:val="20"/>
              </w:rPr>
            </w:pPr>
            <w:r>
              <w:rPr>
                <w:rFonts w:ascii="Lato" w:hAnsi="Lato"/>
                <w:sz w:val="20"/>
                <w:szCs w:val="20"/>
              </w:rPr>
              <w:t xml:space="preserve">Co do tzw. testu prywatności, to art. </w:t>
            </w:r>
            <w:r w:rsidR="007E13CE">
              <w:rPr>
                <w:rFonts w:ascii="Lato" w:hAnsi="Lato"/>
                <w:sz w:val="20"/>
                <w:szCs w:val="20"/>
              </w:rPr>
              <w:t>3</w:t>
            </w:r>
            <w:r>
              <w:rPr>
                <w:rFonts w:ascii="Lato" w:hAnsi="Lato"/>
                <w:sz w:val="20"/>
                <w:szCs w:val="20"/>
              </w:rPr>
              <w:t xml:space="preserve">5 ust. 1 rozporządzenia UE </w:t>
            </w:r>
            <w:r w:rsidR="007E13CE">
              <w:rPr>
                <w:rFonts w:ascii="Lato" w:hAnsi="Lato"/>
                <w:sz w:val="20"/>
                <w:szCs w:val="20"/>
              </w:rPr>
              <w:t xml:space="preserve">2016/679 </w:t>
            </w:r>
            <w:r>
              <w:rPr>
                <w:rFonts w:ascii="Lato" w:hAnsi="Lato"/>
                <w:sz w:val="20"/>
                <w:szCs w:val="20"/>
              </w:rPr>
              <w:t>stanowi, że test przeprowadza się, gdy</w:t>
            </w:r>
            <w:r w:rsidR="007E13CE">
              <w:rPr>
                <w:rFonts w:ascii="Lato" w:hAnsi="Lato"/>
                <w:sz w:val="20"/>
                <w:szCs w:val="20"/>
              </w:rPr>
              <w:t xml:space="preserve"> dany rodzaj przetwarzania może powodować </w:t>
            </w:r>
            <w:r w:rsidR="007E13CE">
              <w:rPr>
                <w:rFonts w:ascii="Lato" w:hAnsi="Lato"/>
                <w:b/>
                <w:bCs/>
                <w:sz w:val="20"/>
                <w:szCs w:val="20"/>
                <w:u w:val="single"/>
              </w:rPr>
              <w:t xml:space="preserve">wysokie </w:t>
            </w:r>
            <w:r w:rsidR="007E13CE">
              <w:rPr>
                <w:rFonts w:ascii="Lato" w:hAnsi="Lato"/>
                <w:sz w:val="20"/>
                <w:szCs w:val="20"/>
              </w:rPr>
              <w:t>ryzyko naruszenia praw lub wolności osób fizycznych. Wobec już obowiązujących w polskim ustawodawstwie rozwiązań normatywnych, w ocenie</w:t>
            </w:r>
            <w:r w:rsidR="000C5066">
              <w:rPr>
                <w:rFonts w:ascii="Lato" w:hAnsi="Lato"/>
                <w:sz w:val="20"/>
                <w:szCs w:val="20"/>
              </w:rPr>
              <w:t xml:space="preserve"> </w:t>
            </w:r>
            <w:proofErr w:type="spellStart"/>
            <w:r w:rsidR="000C5066">
              <w:rPr>
                <w:rFonts w:ascii="Lato" w:hAnsi="Lato"/>
                <w:sz w:val="20"/>
                <w:szCs w:val="20"/>
              </w:rPr>
              <w:t>MKiDN</w:t>
            </w:r>
            <w:proofErr w:type="spellEnd"/>
            <w:r w:rsidR="007E13CE">
              <w:rPr>
                <w:rFonts w:ascii="Lato" w:hAnsi="Lato"/>
                <w:sz w:val="20"/>
                <w:szCs w:val="20"/>
              </w:rPr>
              <w:t xml:space="preserve"> nie </w:t>
            </w:r>
            <w:r w:rsidR="007E13CE">
              <w:rPr>
                <w:rFonts w:ascii="Lato" w:hAnsi="Lato"/>
                <w:sz w:val="20"/>
                <w:szCs w:val="20"/>
              </w:rPr>
              <w:lastRenderedPageBreak/>
              <w:t>występuje wysokie ryzyko w rozumieniu art. 35 ust. 1 rozporządzenia UE</w:t>
            </w:r>
            <w:r>
              <w:rPr>
                <w:rFonts w:ascii="Lato" w:hAnsi="Lato"/>
                <w:sz w:val="20"/>
                <w:szCs w:val="20"/>
              </w:rPr>
              <w:t xml:space="preserve"> </w:t>
            </w:r>
            <w:r w:rsidR="007E13CE">
              <w:rPr>
                <w:rFonts w:ascii="Lato" w:hAnsi="Lato"/>
                <w:sz w:val="20"/>
                <w:szCs w:val="20"/>
              </w:rPr>
              <w:t>2016/679.</w:t>
            </w:r>
          </w:p>
        </w:tc>
      </w:tr>
      <w:tr w:rsidR="0020229A" w:rsidRPr="00C9699B" w14:paraId="00D90474" w14:textId="77777777" w:rsidTr="0020229A">
        <w:tc>
          <w:tcPr>
            <w:tcW w:w="548" w:type="dxa"/>
          </w:tcPr>
          <w:p w14:paraId="2BCBEC85" w14:textId="77777777" w:rsidR="0020229A" w:rsidRPr="00C9699B" w:rsidRDefault="007E14A6" w:rsidP="007E0AA9">
            <w:pPr>
              <w:jc w:val="both"/>
              <w:rPr>
                <w:rFonts w:ascii="Lato" w:hAnsi="Lato"/>
                <w:sz w:val="20"/>
                <w:szCs w:val="20"/>
              </w:rPr>
            </w:pPr>
            <w:r>
              <w:rPr>
                <w:rFonts w:ascii="Lato" w:hAnsi="Lato"/>
                <w:sz w:val="20"/>
                <w:szCs w:val="20"/>
              </w:rPr>
              <w:lastRenderedPageBreak/>
              <w:t>4</w:t>
            </w:r>
            <w:r w:rsidR="007E0AA9">
              <w:rPr>
                <w:rFonts w:ascii="Lato" w:hAnsi="Lato"/>
                <w:sz w:val="20"/>
                <w:szCs w:val="20"/>
              </w:rPr>
              <w:t>0</w:t>
            </w:r>
          </w:p>
        </w:tc>
        <w:tc>
          <w:tcPr>
            <w:tcW w:w="1632" w:type="dxa"/>
          </w:tcPr>
          <w:p w14:paraId="493D61C3" w14:textId="77777777" w:rsidR="0020229A" w:rsidRPr="00C9699B" w:rsidRDefault="0020229A" w:rsidP="00C9699B">
            <w:pPr>
              <w:jc w:val="both"/>
              <w:rPr>
                <w:rFonts w:ascii="Lato" w:hAnsi="Lato" w:cs="Calibri"/>
                <w:sz w:val="20"/>
                <w:szCs w:val="20"/>
              </w:rPr>
            </w:pPr>
            <w:r w:rsidRPr="00C9699B">
              <w:rPr>
                <w:rFonts w:ascii="Lato" w:hAnsi="Lato"/>
                <w:sz w:val="20"/>
                <w:szCs w:val="20"/>
              </w:rPr>
              <w:t>Prezes Urzędu Ochrony Danych Osobowych</w:t>
            </w:r>
          </w:p>
        </w:tc>
        <w:tc>
          <w:tcPr>
            <w:tcW w:w="1741" w:type="dxa"/>
          </w:tcPr>
          <w:p w14:paraId="52DC5F90" w14:textId="77777777" w:rsidR="0020229A" w:rsidRPr="00C9699B" w:rsidRDefault="0020229A" w:rsidP="00C9699B">
            <w:pPr>
              <w:jc w:val="both"/>
              <w:rPr>
                <w:rFonts w:ascii="Lato" w:hAnsi="Lato"/>
                <w:sz w:val="20"/>
                <w:szCs w:val="20"/>
              </w:rPr>
            </w:pPr>
            <w:r w:rsidRPr="00C9699B">
              <w:rPr>
                <w:rFonts w:ascii="Lato" w:hAnsi="Lato"/>
                <w:sz w:val="20"/>
                <w:szCs w:val="20"/>
              </w:rPr>
              <w:t>Uwaga ogólna</w:t>
            </w:r>
          </w:p>
        </w:tc>
        <w:tc>
          <w:tcPr>
            <w:tcW w:w="2916" w:type="dxa"/>
          </w:tcPr>
          <w:p w14:paraId="6B4AFC77" w14:textId="6648F496" w:rsidR="0020229A" w:rsidRPr="00C9699B" w:rsidRDefault="0020229A" w:rsidP="00C9699B">
            <w:pPr>
              <w:jc w:val="both"/>
              <w:rPr>
                <w:rFonts w:ascii="Lato" w:hAnsi="Lato"/>
                <w:sz w:val="20"/>
                <w:szCs w:val="20"/>
              </w:rPr>
            </w:pPr>
            <w:r w:rsidRPr="00C9699B">
              <w:rPr>
                <w:rFonts w:ascii="Lato" w:hAnsi="Lato"/>
                <w:sz w:val="20"/>
                <w:szCs w:val="20"/>
              </w:rPr>
              <w:t xml:space="preserve">Ważny aspekt stanowi także zapewnienie kompletności, spójności oraz efektywnej wymiany informacji gromadzonych w systemach informatycznych zgodnie ze standardami interoperacyjności systemów teleinformatycznych przewidzianymi w ustawie o informatyzacji działalności podmiotów realizujących zadania publiczne i wydanego na jej podstawie rozporządzenia Rady Ministrów. Należy przy tym podkreślić, że konieczność zapewnienia przez podmioty sektora publicznego bezpiecznego środowiska przetwarzania danych w przypadku ich zdalnego udostępniania wynika dodatkowo z przepisów rozporządzenia 2022/868 </w:t>
            </w:r>
            <w:r w:rsidRPr="00C9699B">
              <w:rPr>
                <w:rFonts w:ascii="Lato" w:hAnsi="Lato"/>
                <w:sz w:val="20"/>
                <w:szCs w:val="20"/>
                <w:vertAlign w:val="superscript"/>
              </w:rPr>
              <w:t>6</w:t>
            </w:r>
            <w:r w:rsidRPr="00C9699B">
              <w:rPr>
                <w:rFonts w:ascii="Lato" w:hAnsi="Lato"/>
                <w:sz w:val="20"/>
                <w:szCs w:val="20"/>
              </w:rPr>
              <w:t xml:space="preserve"> (akt w sprawie zarządzania danymi; zob. np. art. 5 ust. 3 aktu) czy rozporządzenia 2023/2854 (akt w sprawie danych; zob. np. art. 33 rozporządzenia). Ponadto należy mieć na uwadze postanowienia dyrektywy 2022/2555, które zobowiązują podmioty kluczowe i ważne w rozumieniu dyrektywy, w tym podmioty publiczne, do dbania o bezpieczeństwo w procesie nabywania, rozwoju i utrzymania sieci i systemów informatycznych wykorzystywanych do </w:t>
            </w:r>
            <w:r w:rsidRPr="00C9699B">
              <w:rPr>
                <w:rFonts w:ascii="Lato" w:hAnsi="Lato"/>
                <w:sz w:val="20"/>
                <w:szCs w:val="20"/>
              </w:rPr>
              <w:lastRenderedPageBreak/>
              <w:t>prowadzenia ich działalności (dyrektywa NIS2, zob. np. art. 21 ust. 2e dyrektywy). Istotne obowiązki dostawców i użytkowników określonych systemów sztucznej inteligencji oraz wymagania korzystania z systemów sztucznej inteligencji wynikają dodatkowo z rozporządzenia 2024/1687 (akt w sprawie sztucznej inteligencji).</w:t>
            </w:r>
          </w:p>
          <w:p w14:paraId="36C44350" w14:textId="77777777" w:rsidR="0020229A" w:rsidRPr="00C9699B" w:rsidRDefault="0020229A" w:rsidP="00C9699B">
            <w:pPr>
              <w:jc w:val="both"/>
              <w:rPr>
                <w:rFonts w:ascii="Lato" w:hAnsi="Lato"/>
                <w:sz w:val="20"/>
                <w:szCs w:val="20"/>
              </w:rPr>
            </w:pPr>
          </w:p>
          <w:p w14:paraId="03CDA673" w14:textId="77777777" w:rsidR="0020229A" w:rsidRPr="00C9699B" w:rsidRDefault="0020229A" w:rsidP="00C9699B">
            <w:pPr>
              <w:jc w:val="both"/>
              <w:rPr>
                <w:rFonts w:ascii="Lato" w:hAnsi="Lato"/>
                <w:sz w:val="20"/>
                <w:szCs w:val="20"/>
              </w:rPr>
            </w:pPr>
          </w:p>
          <w:p w14:paraId="03773CBC" w14:textId="77777777" w:rsidR="0020229A" w:rsidRPr="00C9699B" w:rsidRDefault="0020229A" w:rsidP="00C9699B">
            <w:pPr>
              <w:jc w:val="both"/>
              <w:rPr>
                <w:rFonts w:ascii="Lato" w:hAnsi="Lato"/>
                <w:sz w:val="20"/>
                <w:szCs w:val="20"/>
                <w:vertAlign w:val="superscript"/>
              </w:rPr>
            </w:pPr>
          </w:p>
        </w:tc>
        <w:tc>
          <w:tcPr>
            <w:tcW w:w="4850" w:type="dxa"/>
          </w:tcPr>
          <w:p w14:paraId="10619932" w14:textId="77777777" w:rsidR="0020229A" w:rsidRPr="00C9699B" w:rsidRDefault="0020229A" w:rsidP="00C9699B">
            <w:pPr>
              <w:jc w:val="both"/>
              <w:rPr>
                <w:rFonts w:ascii="Lato" w:hAnsi="Lato"/>
                <w:sz w:val="20"/>
                <w:szCs w:val="20"/>
              </w:rPr>
            </w:pPr>
          </w:p>
        </w:tc>
        <w:tc>
          <w:tcPr>
            <w:tcW w:w="4043" w:type="dxa"/>
          </w:tcPr>
          <w:p w14:paraId="02B1BB5F" w14:textId="77777777" w:rsidR="00DF2025" w:rsidRDefault="00DF2025" w:rsidP="00DF2025">
            <w:pPr>
              <w:jc w:val="both"/>
              <w:rPr>
                <w:rFonts w:ascii="Lato" w:hAnsi="Lato"/>
                <w:sz w:val="20"/>
                <w:szCs w:val="20"/>
              </w:rPr>
            </w:pPr>
            <w:r>
              <w:rPr>
                <w:rFonts w:ascii="Lato" w:hAnsi="Lato"/>
                <w:sz w:val="20"/>
                <w:szCs w:val="20"/>
              </w:rPr>
              <w:t>Uwaga nieuwzględniona.</w:t>
            </w:r>
          </w:p>
          <w:p w14:paraId="776DEBB9" w14:textId="77777777" w:rsidR="00DF2025" w:rsidRDefault="00DF2025" w:rsidP="00DF2025">
            <w:pPr>
              <w:jc w:val="both"/>
              <w:rPr>
                <w:rFonts w:ascii="Lato" w:hAnsi="Lato"/>
                <w:sz w:val="20"/>
                <w:szCs w:val="20"/>
              </w:rPr>
            </w:pPr>
          </w:p>
          <w:p w14:paraId="0B3EBCAE" w14:textId="4EF90B99" w:rsidR="0020229A" w:rsidRPr="00C9699B" w:rsidRDefault="00DF2025" w:rsidP="00DF2025">
            <w:pPr>
              <w:jc w:val="both"/>
              <w:rPr>
                <w:rFonts w:ascii="Lato" w:hAnsi="Lato"/>
                <w:sz w:val="20"/>
                <w:szCs w:val="20"/>
              </w:rPr>
            </w:pPr>
            <w:r>
              <w:rPr>
                <w:rFonts w:ascii="Lato" w:hAnsi="Lato"/>
                <w:sz w:val="20"/>
                <w:szCs w:val="20"/>
              </w:rPr>
              <w:t>Podnoszone przez Prezesa UODO kwestie nie mają charakteru polemicznego, nie wskazują na konieczność wprowadzenia określonych zmian do projektu ustawy.</w:t>
            </w:r>
          </w:p>
        </w:tc>
      </w:tr>
      <w:tr w:rsidR="0020229A" w:rsidRPr="00C9699B" w14:paraId="72AE895C" w14:textId="77777777" w:rsidTr="0020229A">
        <w:tc>
          <w:tcPr>
            <w:tcW w:w="548" w:type="dxa"/>
          </w:tcPr>
          <w:p w14:paraId="208C942F" w14:textId="77777777" w:rsidR="0020229A" w:rsidRPr="00C9699B" w:rsidRDefault="007E14A6" w:rsidP="007E0AA9">
            <w:pPr>
              <w:jc w:val="both"/>
              <w:rPr>
                <w:rFonts w:ascii="Lato" w:hAnsi="Lato"/>
                <w:sz w:val="20"/>
                <w:szCs w:val="20"/>
              </w:rPr>
            </w:pPr>
            <w:r>
              <w:rPr>
                <w:rFonts w:ascii="Lato" w:hAnsi="Lato"/>
                <w:sz w:val="20"/>
                <w:szCs w:val="20"/>
              </w:rPr>
              <w:t>4</w:t>
            </w:r>
            <w:r w:rsidR="007E0AA9">
              <w:rPr>
                <w:rFonts w:ascii="Lato" w:hAnsi="Lato"/>
                <w:sz w:val="20"/>
                <w:szCs w:val="20"/>
              </w:rPr>
              <w:t>1</w:t>
            </w:r>
          </w:p>
        </w:tc>
        <w:tc>
          <w:tcPr>
            <w:tcW w:w="1632" w:type="dxa"/>
          </w:tcPr>
          <w:p w14:paraId="4C1D91D6" w14:textId="77777777" w:rsidR="0020229A" w:rsidRPr="00C9699B" w:rsidRDefault="0020229A" w:rsidP="00C9699B">
            <w:pPr>
              <w:jc w:val="both"/>
              <w:rPr>
                <w:rFonts w:ascii="Lato" w:hAnsi="Lato"/>
                <w:sz w:val="20"/>
                <w:szCs w:val="20"/>
              </w:rPr>
            </w:pPr>
            <w:r w:rsidRPr="00C9699B">
              <w:rPr>
                <w:rFonts w:ascii="Lato" w:hAnsi="Lato"/>
                <w:sz w:val="20"/>
                <w:szCs w:val="20"/>
              </w:rPr>
              <w:t>Prezes Urzędu Ochrony Danych Osobowych</w:t>
            </w:r>
          </w:p>
        </w:tc>
        <w:tc>
          <w:tcPr>
            <w:tcW w:w="1741" w:type="dxa"/>
          </w:tcPr>
          <w:p w14:paraId="25709E04" w14:textId="77777777" w:rsidR="0020229A" w:rsidRPr="00C9699B" w:rsidRDefault="0020229A" w:rsidP="00C9699B">
            <w:pPr>
              <w:jc w:val="both"/>
              <w:rPr>
                <w:rFonts w:ascii="Lato" w:hAnsi="Lato"/>
                <w:sz w:val="20"/>
                <w:szCs w:val="20"/>
              </w:rPr>
            </w:pPr>
            <w:r w:rsidRPr="00C9699B">
              <w:rPr>
                <w:rFonts w:ascii="Lato" w:hAnsi="Lato"/>
                <w:sz w:val="20"/>
                <w:szCs w:val="20"/>
              </w:rPr>
              <w:t>Uwaga ogólna</w:t>
            </w:r>
          </w:p>
        </w:tc>
        <w:tc>
          <w:tcPr>
            <w:tcW w:w="2916" w:type="dxa"/>
          </w:tcPr>
          <w:p w14:paraId="6C6AC463" w14:textId="77777777" w:rsidR="0020229A" w:rsidRPr="00C9699B" w:rsidRDefault="007E14A6" w:rsidP="00C9699B">
            <w:pPr>
              <w:jc w:val="both"/>
              <w:rPr>
                <w:rFonts w:ascii="Lato" w:hAnsi="Lato"/>
                <w:sz w:val="20"/>
                <w:szCs w:val="20"/>
              </w:rPr>
            </w:pPr>
            <w:r>
              <w:rPr>
                <w:rFonts w:ascii="Lato" w:hAnsi="Lato"/>
                <w:sz w:val="20"/>
                <w:szCs w:val="20"/>
              </w:rPr>
              <w:t>Mając</w:t>
            </w:r>
            <w:r w:rsidR="0020229A" w:rsidRPr="00C9699B">
              <w:rPr>
                <w:rFonts w:ascii="Lato" w:hAnsi="Lato"/>
                <w:sz w:val="20"/>
                <w:szCs w:val="20"/>
              </w:rPr>
              <w:t xml:space="preserve"> na uwadze konieczność zapewnienia właściwych gwarancji bezpieczeństwa danych osobowych należy wskazać, że brak jest w projekcie regulacji zobowiązujących administratora do regularnych aktualizacji oprogramowania. Projektodawca powinien także rozważyć wprowadzenie wymogu, aby system posiadał mechanizmy monitorowania, identyfikacji zagrożeń oraz reagowania na potencjalne incydenty bezpieczeństwa. W projekcie brakuje również szczegółowych wymagań dotyczących tworzenia i przechowywania kopii zapasowych dokumentów i metadanych, które to kwestie mają kluczowe znaczenie w przypadku awarii systemu. Ustawa nie odnosi się także do mechanizmów umożliwiających szybkie i bezpieczne odzyskiwanie danych w przypadku ich utraty. </w:t>
            </w:r>
            <w:r w:rsidR="0020229A" w:rsidRPr="00C9699B">
              <w:rPr>
                <w:rFonts w:ascii="Lato" w:hAnsi="Lato"/>
                <w:sz w:val="20"/>
                <w:szCs w:val="20"/>
              </w:rPr>
              <w:lastRenderedPageBreak/>
              <w:t>Ponadto w projekcie brakuje regulacji o obowiązku regularnych audytów bezpieczeństwa i zgodności z przepisami prawa, które mogłyby pomóc w zapewnieniu, że system działa zgodnie z wymaganiami ustawy oraz przepisami o ochronie danych osobowych. Dodatkowo oprócz formatu XML, o którym mowa w art. 6 ust. 1g pkt 13 projektu warto upewnić się, że system wspiera inne otwarte standardy, które mogą być wymagane przez instytucje zewnętrzne lub w przypadku przyszłej integracji z nowymi systemami.</w:t>
            </w:r>
          </w:p>
        </w:tc>
        <w:tc>
          <w:tcPr>
            <w:tcW w:w="4850" w:type="dxa"/>
          </w:tcPr>
          <w:p w14:paraId="56FCE800" w14:textId="3D91A1B0" w:rsidR="0020229A" w:rsidRPr="00C9699B" w:rsidRDefault="007E14A6" w:rsidP="00C9699B">
            <w:pPr>
              <w:jc w:val="both"/>
              <w:rPr>
                <w:rFonts w:ascii="Lato" w:hAnsi="Lato"/>
                <w:sz w:val="20"/>
                <w:szCs w:val="20"/>
              </w:rPr>
            </w:pPr>
            <w:r>
              <w:rPr>
                <w:rFonts w:ascii="Lato" w:hAnsi="Lato"/>
                <w:sz w:val="20"/>
                <w:szCs w:val="20"/>
              </w:rPr>
              <w:lastRenderedPageBreak/>
              <w:t>W</w:t>
            </w:r>
            <w:r w:rsidR="00467588">
              <w:rPr>
                <w:rFonts w:ascii="Lato" w:hAnsi="Lato"/>
                <w:sz w:val="20"/>
                <w:szCs w:val="20"/>
              </w:rPr>
              <w:t xml:space="preserve"> </w:t>
            </w:r>
            <w:r w:rsidR="0020229A" w:rsidRPr="00C9699B">
              <w:rPr>
                <w:rFonts w:ascii="Lato" w:hAnsi="Lato"/>
                <w:sz w:val="20"/>
                <w:szCs w:val="20"/>
              </w:rPr>
              <w:t>ocenie Prezesa UODO, niezwykle istotne z punktu widzenia zapewnienia gwarancji bezpieczeństwa, integralności i poufności, jest doprecyzowanie rozwiązań przewidzianych w art. 6 ust. 1g projektu o wskazane aspekty mające istotne znaczenie dla utrzymania bezpieczeństwa danych oraz ochrony przed zagrożeniami cyfrowymi.</w:t>
            </w:r>
          </w:p>
        </w:tc>
        <w:tc>
          <w:tcPr>
            <w:tcW w:w="4043" w:type="dxa"/>
          </w:tcPr>
          <w:p w14:paraId="066C137D" w14:textId="229EA9EE" w:rsidR="0020229A" w:rsidRDefault="00197A85" w:rsidP="00C9699B">
            <w:pPr>
              <w:jc w:val="both"/>
              <w:rPr>
                <w:rFonts w:ascii="Lato" w:hAnsi="Lato"/>
                <w:sz w:val="20"/>
                <w:szCs w:val="20"/>
              </w:rPr>
            </w:pPr>
            <w:r>
              <w:rPr>
                <w:rFonts w:ascii="Lato" w:hAnsi="Lato"/>
                <w:sz w:val="20"/>
                <w:szCs w:val="20"/>
              </w:rPr>
              <w:t>Uwaga nieuwzględniona</w:t>
            </w:r>
            <w:r w:rsidR="007E13CE">
              <w:rPr>
                <w:rFonts w:ascii="Lato" w:hAnsi="Lato"/>
                <w:sz w:val="20"/>
                <w:szCs w:val="20"/>
              </w:rPr>
              <w:t>.</w:t>
            </w:r>
          </w:p>
          <w:p w14:paraId="09847BEA" w14:textId="158204F7" w:rsidR="005C2E72" w:rsidRDefault="0088144D" w:rsidP="00C9699B">
            <w:pPr>
              <w:jc w:val="both"/>
              <w:rPr>
                <w:rFonts w:ascii="Lato" w:hAnsi="Lato"/>
                <w:sz w:val="20"/>
                <w:szCs w:val="20"/>
              </w:rPr>
            </w:pPr>
            <w:r w:rsidRPr="0088144D">
              <w:rPr>
                <w:rFonts w:ascii="Lato" w:hAnsi="Lato"/>
                <w:sz w:val="20"/>
                <w:szCs w:val="20"/>
              </w:rPr>
              <w:t>W wyniku zmian wprowadzonych do projektu ustawy kwestie poruszone w tej uwadze są obecnie uregulowane w art. 6 ust. 1a zaktualizowanej wersji projektu ustawy.</w:t>
            </w:r>
          </w:p>
          <w:p w14:paraId="528D57BF" w14:textId="77777777" w:rsidR="0088144D" w:rsidRDefault="0088144D" w:rsidP="00C9699B">
            <w:pPr>
              <w:jc w:val="both"/>
              <w:rPr>
                <w:rFonts w:ascii="Lato" w:hAnsi="Lato"/>
                <w:sz w:val="20"/>
                <w:szCs w:val="20"/>
              </w:rPr>
            </w:pPr>
          </w:p>
          <w:p w14:paraId="3F5D2057" w14:textId="45C9FF54" w:rsidR="00197A85" w:rsidRPr="00C9699B" w:rsidRDefault="005C2E72" w:rsidP="00D70A35">
            <w:pPr>
              <w:jc w:val="both"/>
              <w:rPr>
                <w:rFonts w:ascii="Lato" w:hAnsi="Lato"/>
                <w:sz w:val="20"/>
                <w:szCs w:val="20"/>
              </w:rPr>
            </w:pPr>
            <w:r w:rsidRPr="005C2E72">
              <w:rPr>
                <w:rFonts w:ascii="Lato" w:hAnsi="Lato"/>
                <w:sz w:val="20"/>
                <w:szCs w:val="20"/>
              </w:rPr>
              <w:t>Warunki</w:t>
            </w:r>
            <w:r w:rsidR="00C76408">
              <w:rPr>
                <w:rFonts w:ascii="Lato" w:hAnsi="Lato"/>
                <w:sz w:val="20"/>
                <w:szCs w:val="20"/>
              </w:rPr>
              <w:t>,</w:t>
            </w:r>
            <w:r w:rsidRPr="005C2E72">
              <w:rPr>
                <w:rFonts w:ascii="Lato" w:hAnsi="Lato"/>
                <w:sz w:val="20"/>
                <w:szCs w:val="20"/>
              </w:rPr>
              <w:t xml:space="preserve"> jakie powinien spełniać system zarządzający dokumentacją elektroniczną</w:t>
            </w:r>
            <w:r w:rsidR="00C76408">
              <w:rPr>
                <w:rFonts w:ascii="Lato" w:hAnsi="Lato"/>
                <w:sz w:val="20"/>
                <w:szCs w:val="20"/>
              </w:rPr>
              <w:t>,</w:t>
            </w:r>
            <w:r w:rsidRPr="005C2E72">
              <w:rPr>
                <w:rFonts w:ascii="Lato" w:hAnsi="Lato"/>
                <w:sz w:val="20"/>
                <w:szCs w:val="20"/>
              </w:rPr>
              <w:t xml:space="preserve"> określone w art. 6 ust. 1</w:t>
            </w:r>
            <w:r w:rsidR="0088144D">
              <w:rPr>
                <w:rFonts w:ascii="Lato" w:hAnsi="Lato"/>
                <w:sz w:val="20"/>
                <w:szCs w:val="20"/>
              </w:rPr>
              <w:t>a</w:t>
            </w:r>
            <w:r w:rsidRPr="005C2E72">
              <w:rPr>
                <w:rFonts w:ascii="Lato" w:hAnsi="Lato"/>
                <w:sz w:val="20"/>
                <w:szCs w:val="20"/>
              </w:rPr>
              <w:t xml:space="preserve"> projektu ustawy</w:t>
            </w:r>
            <w:r w:rsidR="00C76408">
              <w:rPr>
                <w:rFonts w:ascii="Lato" w:hAnsi="Lato"/>
                <w:sz w:val="20"/>
                <w:szCs w:val="20"/>
              </w:rPr>
              <w:t>,</w:t>
            </w:r>
            <w:r w:rsidRPr="005C2E72">
              <w:rPr>
                <w:rFonts w:ascii="Lato" w:hAnsi="Lato"/>
                <w:sz w:val="20"/>
                <w:szCs w:val="20"/>
              </w:rPr>
              <w:t xml:space="preserve"> w dostateczny sposób gwarantują poprawne gromadzenie i</w:t>
            </w:r>
            <w:r w:rsidR="00120925">
              <w:rPr>
                <w:rFonts w:ascii="Lato" w:hAnsi="Lato"/>
                <w:sz w:val="20"/>
                <w:szCs w:val="20"/>
              </w:rPr>
              <w:t> </w:t>
            </w:r>
            <w:r w:rsidRPr="005C2E72">
              <w:rPr>
                <w:rFonts w:ascii="Lato" w:hAnsi="Lato"/>
                <w:sz w:val="20"/>
                <w:szCs w:val="20"/>
              </w:rPr>
              <w:t>zabezpieczenie</w:t>
            </w:r>
            <w:r w:rsidR="00C76408">
              <w:rPr>
                <w:rFonts w:ascii="Lato" w:hAnsi="Lato"/>
                <w:sz w:val="20"/>
                <w:szCs w:val="20"/>
              </w:rPr>
              <w:t xml:space="preserve"> dokumentacji</w:t>
            </w:r>
            <w:r w:rsidRPr="005C2E72">
              <w:rPr>
                <w:rFonts w:ascii="Lato" w:hAnsi="Lato"/>
                <w:sz w:val="20"/>
                <w:szCs w:val="20"/>
              </w:rPr>
              <w:t>. Oczywiście</w:t>
            </w:r>
            <w:r w:rsidR="00C76408">
              <w:rPr>
                <w:rFonts w:ascii="Lato" w:hAnsi="Lato"/>
                <w:sz w:val="20"/>
                <w:szCs w:val="20"/>
              </w:rPr>
              <w:t>,</w:t>
            </w:r>
            <w:r w:rsidRPr="005C2E72">
              <w:rPr>
                <w:rFonts w:ascii="Lato" w:hAnsi="Lato"/>
                <w:sz w:val="20"/>
                <w:szCs w:val="20"/>
              </w:rPr>
              <w:t xml:space="preserve"> jak już wcześniej wspomniano</w:t>
            </w:r>
            <w:r w:rsidR="00C76408">
              <w:rPr>
                <w:rFonts w:ascii="Lato" w:hAnsi="Lato"/>
                <w:sz w:val="20"/>
                <w:szCs w:val="20"/>
              </w:rPr>
              <w:t>,</w:t>
            </w:r>
            <w:r w:rsidRPr="005C2E72">
              <w:rPr>
                <w:rFonts w:ascii="Lato" w:hAnsi="Lato"/>
                <w:sz w:val="20"/>
                <w:szCs w:val="20"/>
              </w:rPr>
              <w:t xml:space="preserve"> każdy system teleinformatyczny funkcjonujący w</w:t>
            </w:r>
            <w:r w:rsidR="00120925">
              <w:rPr>
                <w:rFonts w:ascii="Lato" w:hAnsi="Lato"/>
                <w:sz w:val="20"/>
                <w:szCs w:val="20"/>
              </w:rPr>
              <w:t> </w:t>
            </w:r>
            <w:r w:rsidRPr="005C2E72">
              <w:rPr>
                <w:rFonts w:ascii="Lato" w:hAnsi="Lato"/>
                <w:sz w:val="20"/>
                <w:szCs w:val="20"/>
              </w:rPr>
              <w:t>jednostkach organizacyjnych powinien również spełniać warunki wynikające z</w:t>
            </w:r>
            <w:r w:rsidR="00120925">
              <w:rPr>
                <w:rFonts w:ascii="Lato" w:hAnsi="Lato"/>
                <w:sz w:val="20"/>
                <w:szCs w:val="20"/>
              </w:rPr>
              <w:t> </w:t>
            </w:r>
            <w:r w:rsidRPr="005C2E72">
              <w:rPr>
                <w:rFonts w:ascii="Lato" w:hAnsi="Lato"/>
                <w:sz w:val="20"/>
                <w:szCs w:val="20"/>
              </w:rPr>
              <w:t xml:space="preserve">innych przepisów prawa.  W zakresie podnoszonym przez </w:t>
            </w:r>
            <w:r w:rsidR="00C76408">
              <w:rPr>
                <w:rFonts w:ascii="Lato" w:hAnsi="Lato"/>
                <w:sz w:val="20"/>
                <w:szCs w:val="20"/>
              </w:rPr>
              <w:t>P</w:t>
            </w:r>
            <w:r w:rsidRPr="005C2E72">
              <w:rPr>
                <w:rFonts w:ascii="Lato" w:hAnsi="Lato"/>
                <w:sz w:val="20"/>
                <w:szCs w:val="20"/>
              </w:rPr>
              <w:t>rezesa UODO</w:t>
            </w:r>
            <w:r w:rsidR="004A2C5C">
              <w:rPr>
                <w:rFonts w:ascii="Lato" w:hAnsi="Lato"/>
                <w:sz w:val="20"/>
                <w:szCs w:val="20"/>
              </w:rPr>
              <w:t xml:space="preserve"> w tej uwadze w opinii </w:t>
            </w:r>
            <w:proofErr w:type="spellStart"/>
            <w:r w:rsidR="000C5066">
              <w:rPr>
                <w:rFonts w:ascii="Lato" w:hAnsi="Lato"/>
                <w:sz w:val="20"/>
                <w:szCs w:val="20"/>
              </w:rPr>
              <w:t>MKiDN</w:t>
            </w:r>
            <w:proofErr w:type="spellEnd"/>
            <w:r w:rsidR="000C5066">
              <w:rPr>
                <w:rFonts w:ascii="Lato" w:hAnsi="Lato"/>
                <w:sz w:val="20"/>
                <w:szCs w:val="20"/>
              </w:rPr>
              <w:t xml:space="preserve"> </w:t>
            </w:r>
            <w:r w:rsidRPr="005C2E72">
              <w:rPr>
                <w:rFonts w:ascii="Lato" w:hAnsi="Lato"/>
                <w:sz w:val="20"/>
                <w:szCs w:val="20"/>
              </w:rPr>
              <w:t>właściwa jest</w:t>
            </w:r>
            <w:r w:rsidR="004A2C5C">
              <w:rPr>
                <w:rFonts w:ascii="Lato" w:hAnsi="Lato"/>
                <w:sz w:val="20"/>
                <w:szCs w:val="20"/>
              </w:rPr>
              <w:t xml:space="preserve"> </w:t>
            </w:r>
            <w:r w:rsidR="00C76408">
              <w:rPr>
                <w:rFonts w:ascii="Lato" w:hAnsi="Lato"/>
                <w:sz w:val="20"/>
                <w:szCs w:val="20"/>
              </w:rPr>
              <w:t>u</w:t>
            </w:r>
            <w:r w:rsidR="00E51D59" w:rsidRPr="00E51D59">
              <w:rPr>
                <w:rFonts w:ascii="Lato" w:hAnsi="Lato"/>
                <w:sz w:val="20"/>
                <w:szCs w:val="20"/>
              </w:rPr>
              <w:t>stawa z dnia 17 lutego 2005 r. o</w:t>
            </w:r>
            <w:r w:rsidR="00120925">
              <w:rPr>
                <w:rFonts w:ascii="Lato" w:hAnsi="Lato"/>
                <w:sz w:val="20"/>
                <w:szCs w:val="20"/>
              </w:rPr>
              <w:t> </w:t>
            </w:r>
            <w:r w:rsidR="00E51D59" w:rsidRPr="00E51D59">
              <w:rPr>
                <w:rFonts w:ascii="Lato" w:hAnsi="Lato"/>
                <w:sz w:val="20"/>
                <w:szCs w:val="20"/>
              </w:rPr>
              <w:t>informatyzacji działalności podmiotów realizujących zadania publiczne</w:t>
            </w:r>
            <w:r w:rsidR="0074033B">
              <w:rPr>
                <w:rFonts w:ascii="Lato" w:hAnsi="Lato"/>
                <w:sz w:val="20"/>
                <w:szCs w:val="20"/>
              </w:rPr>
              <w:t xml:space="preserve"> (</w:t>
            </w:r>
            <w:r w:rsidR="0074033B" w:rsidRPr="0074033B">
              <w:rPr>
                <w:rFonts w:ascii="Lato" w:hAnsi="Lato"/>
                <w:sz w:val="20"/>
                <w:szCs w:val="20"/>
              </w:rPr>
              <w:t>Dz.</w:t>
            </w:r>
            <w:r w:rsidR="0074033B">
              <w:rPr>
                <w:rFonts w:ascii="Lato" w:hAnsi="Lato"/>
                <w:sz w:val="20"/>
                <w:szCs w:val="20"/>
              </w:rPr>
              <w:t xml:space="preserve"> </w:t>
            </w:r>
            <w:r w:rsidR="0074033B" w:rsidRPr="0074033B">
              <w:rPr>
                <w:rFonts w:ascii="Lato" w:hAnsi="Lato"/>
                <w:sz w:val="20"/>
                <w:szCs w:val="20"/>
              </w:rPr>
              <w:t xml:space="preserve">U. </w:t>
            </w:r>
            <w:r w:rsidR="0074033B">
              <w:rPr>
                <w:rFonts w:ascii="Lato" w:hAnsi="Lato"/>
                <w:sz w:val="20"/>
                <w:szCs w:val="20"/>
              </w:rPr>
              <w:t>z</w:t>
            </w:r>
            <w:r w:rsidR="00120925">
              <w:rPr>
                <w:rFonts w:ascii="Lato" w:hAnsi="Lato"/>
                <w:sz w:val="20"/>
                <w:szCs w:val="20"/>
              </w:rPr>
              <w:t> </w:t>
            </w:r>
            <w:r w:rsidR="0074033B" w:rsidRPr="0074033B">
              <w:rPr>
                <w:rFonts w:ascii="Lato" w:hAnsi="Lato"/>
                <w:sz w:val="20"/>
                <w:szCs w:val="20"/>
              </w:rPr>
              <w:t xml:space="preserve">2024 </w:t>
            </w:r>
            <w:r w:rsidR="0074033B">
              <w:rPr>
                <w:rFonts w:ascii="Lato" w:hAnsi="Lato"/>
                <w:sz w:val="20"/>
                <w:szCs w:val="20"/>
              </w:rPr>
              <w:t>r.</w:t>
            </w:r>
            <w:r w:rsidR="00F05309">
              <w:rPr>
                <w:rFonts w:ascii="Lato" w:hAnsi="Lato"/>
                <w:sz w:val="20"/>
                <w:szCs w:val="20"/>
              </w:rPr>
              <w:t xml:space="preserve"> </w:t>
            </w:r>
            <w:r w:rsidR="0074033B" w:rsidRPr="0074033B">
              <w:rPr>
                <w:rFonts w:ascii="Lato" w:hAnsi="Lato"/>
                <w:sz w:val="20"/>
                <w:szCs w:val="20"/>
              </w:rPr>
              <w:t>poz. 1557</w:t>
            </w:r>
            <w:r w:rsidR="00E3094B">
              <w:rPr>
                <w:rFonts w:ascii="Lato" w:hAnsi="Lato"/>
                <w:sz w:val="20"/>
                <w:szCs w:val="20"/>
              </w:rPr>
              <w:t xml:space="preserve">, z </w:t>
            </w:r>
            <w:proofErr w:type="spellStart"/>
            <w:r w:rsidR="00E3094B">
              <w:rPr>
                <w:rFonts w:ascii="Lato" w:hAnsi="Lato"/>
                <w:sz w:val="20"/>
                <w:szCs w:val="20"/>
              </w:rPr>
              <w:t>późn</w:t>
            </w:r>
            <w:proofErr w:type="spellEnd"/>
            <w:r w:rsidR="00E3094B">
              <w:rPr>
                <w:rFonts w:ascii="Lato" w:hAnsi="Lato"/>
                <w:sz w:val="20"/>
                <w:szCs w:val="20"/>
              </w:rPr>
              <w:t>. zm.</w:t>
            </w:r>
            <w:r w:rsidR="00F05309">
              <w:rPr>
                <w:rFonts w:ascii="Lato" w:hAnsi="Lato"/>
                <w:sz w:val="20"/>
                <w:szCs w:val="20"/>
              </w:rPr>
              <w:t>) wraz z</w:t>
            </w:r>
            <w:r w:rsidR="00FE7369">
              <w:rPr>
                <w:rFonts w:ascii="Lato" w:hAnsi="Lato"/>
                <w:sz w:val="20"/>
                <w:szCs w:val="20"/>
              </w:rPr>
              <w:t> </w:t>
            </w:r>
            <w:r w:rsidR="00C76408">
              <w:rPr>
                <w:rFonts w:ascii="Lato" w:hAnsi="Lato"/>
                <w:sz w:val="20"/>
                <w:szCs w:val="20"/>
              </w:rPr>
              <w:t>r</w:t>
            </w:r>
            <w:r w:rsidR="009C52EA" w:rsidRPr="009C52EA">
              <w:rPr>
                <w:rFonts w:ascii="Lato" w:hAnsi="Lato"/>
                <w:sz w:val="20"/>
                <w:szCs w:val="20"/>
              </w:rPr>
              <w:t>ozporządzenie</w:t>
            </w:r>
            <w:r w:rsidR="009C52EA">
              <w:rPr>
                <w:rFonts w:ascii="Lato" w:hAnsi="Lato"/>
                <w:sz w:val="20"/>
                <w:szCs w:val="20"/>
              </w:rPr>
              <w:t>m</w:t>
            </w:r>
            <w:r w:rsidR="009C52EA" w:rsidRPr="009C52EA">
              <w:rPr>
                <w:rFonts w:ascii="Lato" w:hAnsi="Lato"/>
                <w:sz w:val="20"/>
                <w:szCs w:val="20"/>
              </w:rPr>
              <w:t xml:space="preserve"> Rady Ministrów z dnia 21 maja 2024 r. w</w:t>
            </w:r>
            <w:r w:rsidR="00120925">
              <w:rPr>
                <w:rFonts w:ascii="Lato" w:hAnsi="Lato"/>
                <w:sz w:val="20"/>
                <w:szCs w:val="20"/>
              </w:rPr>
              <w:t> </w:t>
            </w:r>
            <w:r w:rsidR="009C52EA" w:rsidRPr="009C52EA">
              <w:rPr>
                <w:rFonts w:ascii="Lato" w:hAnsi="Lato"/>
                <w:sz w:val="20"/>
                <w:szCs w:val="20"/>
              </w:rPr>
              <w:t xml:space="preserve">sprawie Krajowych Ram Interoperacyjności, minimalnych wymagań dla rejestrów publicznych i wymiany informacji w postaci elektronicznej oraz </w:t>
            </w:r>
            <w:r w:rsidR="009C52EA" w:rsidRPr="009C52EA">
              <w:rPr>
                <w:rFonts w:ascii="Lato" w:hAnsi="Lato"/>
                <w:sz w:val="20"/>
                <w:szCs w:val="20"/>
              </w:rPr>
              <w:lastRenderedPageBreak/>
              <w:t>minimalnych wymagań dla systemów teleinformatycznych</w:t>
            </w:r>
            <w:r w:rsidR="008D5865">
              <w:rPr>
                <w:rFonts w:ascii="Lato" w:hAnsi="Lato"/>
                <w:sz w:val="20"/>
                <w:szCs w:val="20"/>
              </w:rPr>
              <w:t xml:space="preserve"> (</w:t>
            </w:r>
            <w:r w:rsidR="008D5865" w:rsidRPr="008D5865">
              <w:rPr>
                <w:rFonts w:ascii="Lato" w:hAnsi="Lato"/>
                <w:sz w:val="20"/>
                <w:szCs w:val="20"/>
              </w:rPr>
              <w:t>Dz.</w:t>
            </w:r>
            <w:r w:rsidR="008D5865">
              <w:rPr>
                <w:rFonts w:ascii="Lato" w:hAnsi="Lato"/>
                <w:sz w:val="20"/>
                <w:szCs w:val="20"/>
              </w:rPr>
              <w:t xml:space="preserve"> </w:t>
            </w:r>
            <w:r w:rsidR="008D5865" w:rsidRPr="008D5865">
              <w:rPr>
                <w:rFonts w:ascii="Lato" w:hAnsi="Lato"/>
                <w:sz w:val="20"/>
                <w:szCs w:val="20"/>
              </w:rPr>
              <w:t>U.</w:t>
            </w:r>
            <w:r w:rsidR="008D5865">
              <w:rPr>
                <w:rFonts w:ascii="Lato" w:hAnsi="Lato"/>
                <w:sz w:val="20"/>
                <w:szCs w:val="20"/>
              </w:rPr>
              <w:t xml:space="preserve"> </w:t>
            </w:r>
            <w:r w:rsidR="008D5865" w:rsidRPr="008D5865">
              <w:rPr>
                <w:rFonts w:ascii="Lato" w:hAnsi="Lato"/>
                <w:sz w:val="20"/>
                <w:szCs w:val="20"/>
              </w:rPr>
              <w:t>poz. 773</w:t>
            </w:r>
            <w:r w:rsidR="008D5865">
              <w:rPr>
                <w:rFonts w:ascii="Lato" w:hAnsi="Lato"/>
                <w:sz w:val="20"/>
                <w:szCs w:val="20"/>
              </w:rPr>
              <w:t>).</w:t>
            </w:r>
          </w:p>
        </w:tc>
      </w:tr>
      <w:tr w:rsidR="0020229A" w:rsidRPr="00C9699B" w14:paraId="44A9F9D2" w14:textId="77777777" w:rsidTr="0020229A">
        <w:tc>
          <w:tcPr>
            <w:tcW w:w="548" w:type="dxa"/>
          </w:tcPr>
          <w:p w14:paraId="2CD893DF" w14:textId="77777777" w:rsidR="0020229A" w:rsidRPr="00C9699B" w:rsidRDefault="007E14A6" w:rsidP="007E0AA9">
            <w:pPr>
              <w:jc w:val="both"/>
              <w:rPr>
                <w:rFonts w:ascii="Lato" w:hAnsi="Lato"/>
                <w:sz w:val="20"/>
                <w:szCs w:val="20"/>
              </w:rPr>
            </w:pPr>
            <w:r>
              <w:rPr>
                <w:rFonts w:ascii="Lato" w:hAnsi="Lato"/>
                <w:sz w:val="20"/>
                <w:szCs w:val="20"/>
              </w:rPr>
              <w:lastRenderedPageBreak/>
              <w:t>4</w:t>
            </w:r>
            <w:r w:rsidR="007E0AA9">
              <w:rPr>
                <w:rFonts w:ascii="Lato" w:hAnsi="Lato"/>
                <w:sz w:val="20"/>
                <w:szCs w:val="20"/>
              </w:rPr>
              <w:t>2</w:t>
            </w:r>
          </w:p>
        </w:tc>
        <w:tc>
          <w:tcPr>
            <w:tcW w:w="1632" w:type="dxa"/>
          </w:tcPr>
          <w:p w14:paraId="0BAD98D3" w14:textId="77777777" w:rsidR="0020229A" w:rsidRPr="00C9699B" w:rsidRDefault="0020229A" w:rsidP="00C9699B">
            <w:pPr>
              <w:jc w:val="both"/>
              <w:rPr>
                <w:rFonts w:ascii="Lato" w:hAnsi="Lato"/>
                <w:sz w:val="20"/>
                <w:szCs w:val="20"/>
              </w:rPr>
            </w:pPr>
            <w:r w:rsidRPr="00C9699B">
              <w:rPr>
                <w:rFonts w:ascii="Lato" w:hAnsi="Lato"/>
                <w:sz w:val="20"/>
                <w:szCs w:val="20"/>
              </w:rPr>
              <w:t>Prezes Urzędu Ochrony Danych Osobowych</w:t>
            </w:r>
          </w:p>
        </w:tc>
        <w:tc>
          <w:tcPr>
            <w:tcW w:w="1741" w:type="dxa"/>
          </w:tcPr>
          <w:p w14:paraId="1DCC7CB8" w14:textId="77777777" w:rsidR="0020229A" w:rsidRPr="00C9699B" w:rsidRDefault="0020229A" w:rsidP="00C9699B">
            <w:pPr>
              <w:jc w:val="both"/>
              <w:rPr>
                <w:rFonts w:ascii="Lato" w:hAnsi="Lato"/>
                <w:sz w:val="20"/>
                <w:szCs w:val="20"/>
              </w:rPr>
            </w:pPr>
            <w:r w:rsidRPr="00C9699B">
              <w:rPr>
                <w:rFonts w:ascii="Lato" w:hAnsi="Lato"/>
                <w:sz w:val="20"/>
                <w:szCs w:val="20"/>
              </w:rPr>
              <w:t>Uwaga ogólna</w:t>
            </w:r>
          </w:p>
        </w:tc>
        <w:tc>
          <w:tcPr>
            <w:tcW w:w="2916" w:type="dxa"/>
          </w:tcPr>
          <w:p w14:paraId="48D95CCF" w14:textId="77777777" w:rsidR="0020229A" w:rsidRPr="00C9699B" w:rsidRDefault="0020229A" w:rsidP="00C9699B">
            <w:pPr>
              <w:jc w:val="both"/>
              <w:rPr>
                <w:rFonts w:ascii="Lato" w:hAnsi="Lato"/>
                <w:sz w:val="20"/>
                <w:szCs w:val="20"/>
                <w:vertAlign w:val="superscript"/>
              </w:rPr>
            </w:pPr>
            <w:r w:rsidRPr="00C9699B">
              <w:rPr>
                <w:rFonts w:ascii="Lato" w:hAnsi="Lato"/>
                <w:sz w:val="20"/>
                <w:szCs w:val="20"/>
              </w:rPr>
              <w:t xml:space="preserve">Projekt ustawy nie uwzględnia konieczności dostosowania systemu teleinformatycznego do wymagań ustawy o zapewnianiu dostępności osobom ze szczególnymi potrzebami </w:t>
            </w:r>
            <w:r w:rsidRPr="00C9699B">
              <w:rPr>
                <w:rFonts w:ascii="Lato" w:hAnsi="Lato"/>
                <w:sz w:val="20"/>
                <w:szCs w:val="20"/>
                <w:vertAlign w:val="superscript"/>
              </w:rPr>
              <w:t>11</w:t>
            </w:r>
          </w:p>
          <w:p w14:paraId="55CA535B" w14:textId="77777777" w:rsidR="0020229A" w:rsidRPr="00C9699B" w:rsidRDefault="0020229A" w:rsidP="00C9699B">
            <w:pPr>
              <w:jc w:val="both"/>
              <w:rPr>
                <w:rFonts w:ascii="Lato" w:hAnsi="Lato"/>
                <w:sz w:val="20"/>
                <w:szCs w:val="20"/>
                <w:vertAlign w:val="superscript"/>
              </w:rPr>
            </w:pPr>
          </w:p>
          <w:p w14:paraId="4DECA1F3" w14:textId="77777777" w:rsidR="0020229A" w:rsidRPr="00C9699B" w:rsidRDefault="0020229A" w:rsidP="00C9699B">
            <w:pPr>
              <w:jc w:val="both"/>
              <w:rPr>
                <w:rFonts w:ascii="Lato" w:hAnsi="Lato"/>
                <w:sz w:val="20"/>
                <w:szCs w:val="20"/>
              </w:rPr>
            </w:pPr>
            <w:r w:rsidRPr="00C9699B">
              <w:rPr>
                <w:rFonts w:ascii="Lato" w:hAnsi="Lato"/>
                <w:sz w:val="20"/>
                <w:szCs w:val="20"/>
                <w:vertAlign w:val="superscript"/>
              </w:rPr>
              <w:t>11</w:t>
            </w:r>
            <w:r w:rsidRPr="00C9699B">
              <w:rPr>
                <w:rFonts w:ascii="Lato" w:hAnsi="Lato"/>
                <w:sz w:val="20"/>
                <w:szCs w:val="20"/>
              </w:rPr>
              <w:t xml:space="preserve"> Ustawa z dnia 19 lipca 2019 r. o zapewnianiu dostępności osobom ze szczególnymi potrzebami (Dz. U. z 2024 r. poz. 1411), zob. też ustawę z dnia 4 kwietnia 2019 r. o dostępności cyfrowej stron internetowych i aplikacji mobilnych podmiotów publicznych.</w:t>
            </w:r>
          </w:p>
        </w:tc>
        <w:tc>
          <w:tcPr>
            <w:tcW w:w="4850" w:type="dxa"/>
          </w:tcPr>
          <w:p w14:paraId="0A0DC398" w14:textId="77777777" w:rsidR="0020229A" w:rsidRPr="00C9699B" w:rsidRDefault="0020229A" w:rsidP="00C9699B">
            <w:pPr>
              <w:jc w:val="both"/>
              <w:rPr>
                <w:rFonts w:ascii="Lato" w:hAnsi="Lato"/>
                <w:sz w:val="20"/>
                <w:szCs w:val="20"/>
              </w:rPr>
            </w:pPr>
            <w:r w:rsidRPr="00C9699B">
              <w:rPr>
                <w:rFonts w:ascii="Lato" w:hAnsi="Lato"/>
                <w:sz w:val="20"/>
                <w:szCs w:val="20"/>
              </w:rPr>
              <w:t>Ma to istotne znaczenie dla udostępniania osobom z niepełnosprawnościami pełnej dokumentacji, w tym danych osobowych.</w:t>
            </w:r>
          </w:p>
        </w:tc>
        <w:tc>
          <w:tcPr>
            <w:tcW w:w="4043" w:type="dxa"/>
          </w:tcPr>
          <w:p w14:paraId="6131D721" w14:textId="77777777" w:rsidR="0020229A" w:rsidRDefault="009569A0" w:rsidP="00C9699B">
            <w:pPr>
              <w:jc w:val="both"/>
              <w:rPr>
                <w:rFonts w:ascii="Lato" w:hAnsi="Lato"/>
                <w:sz w:val="20"/>
                <w:szCs w:val="20"/>
              </w:rPr>
            </w:pPr>
            <w:r>
              <w:rPr>
                <w:rFonts w:ascii="Lato" w:hAnsi="Lato"/>
                <w:sz w:val="20"/>
                <w:szCs w:val="20"/>
              </w:rPr>
              <w:t>Uwaga nieuwzględniona.</w:t>
            </w:r>
          </w:p>
          <w:p w14:paraId="20A01C8C" w14:textId="57FDF1B3" w:rsidR="0088144D" w:rsidRDefault="0088144D" w:rsidP="00C9699B">
            <w:pPr>
              <w:jc w:val="both"/>
              <w:rPr>
                <w:rFonts w:ascii="Lato" w:hAnsi="Lato"/>
                <w:sz w:val="20"/>
                <w:szCs w:val="20"/>
              </w:rPr>
            </w:pPr>
            <w:r w:rsidRPr="0088144D">
              <w:rPr>
                <w:rFonts w:ascii="Lato" w:hAnsi="Lato"/>
                <w:sz w:val="20"/>
                <w:szCs w:val="20"/>
              </w:rPr>
              <w:t>W wyniku zmian wprowadzonych do projektu ustawy kwestie poruszone w tej uwadze są obecnie uregulowane w art. 6 ust. 1a zaktualizowanej wersji projektu ustawy.</w:t>
            </w:r>
          </w:p>
          <w:p w14:paraId="6CB6D334" w14:textId="77777777" w:rsidR="0088144D" w:rsidRDefault="0088144D" w:rsidP="00C9699B">
            <w:pPr>
              <w:jc w:val="both"/>
              <w:rPr>
                <w:rFonts w:ascii="Lato" w:hAnsi="Lato"/>
                <w:sz w:val="20"/>
                <w:szCs w:val="20"/>
              </w:rPr>
            </w:pPr>
          </w:p>
          <w:p w14:paraId="4D15494D" w14:textId="1AC66EBB" w:rsidR="009569A0" w:rsidRPr="00C9699B" w:rsidRDefault="009569A0" w:rsidP="003A000A">
            <w:pPr>
              <w:jc w:val="both"/>
              <w:rPr>
                <w:rFonts w:ascii="Lato" w:hAnsi="Lato"/>
                <w:sz w:val="20"/>
                <w:szCs w:val="20"/>
              </w:rPr>
            </w:pPr>
            <w:r>
              <w:rPr>
                <w:rFonts w:ascii="Lato" w:hAnsi="Lato"/>
                <w:sz w:val="20"/>
                <w:szCs w:val="20"/>
              </w:rPr>
              <w:t xml:space="preserve">W opinii </w:t>
            </w:r>
            <w:proofErr w:type="spellStart"/>
            <w:r w:rsidR="000C5066">
              <w:rPr>
                <w:rFonts w:ascii="Lato" w:hAnsi="Lato"/>
                <w:sz w:val="20"/>
                <w:szCs w:val="20"/>
              </w:rPr>
              <w:t>MKiDN</w:t>
            </w:r>
            <w:proofErr w:type="spellEnd"/>
            <w:r w:rsidR="000C5066">
              <w:rPr>
                <w:rFonts w:ascii="Lato" w:hAnsi="Lato"/>
                <w:sz w:val="20"/>
                <w:szCs w:val="20"/>
              </w:rPr>
              <w:t xml:space="preserve"> </w:t>
            </w:r>
            <w:r w:rsidRPr="009569A0">
              <w:rPr>
                <w:rFonts w:ascii="Lato" w:hAnsi="Lato"/>
                <w:sz w:val="20"/>
                <w:szCs w:val="20"/>
              </w:rPr>
              <w:t>system teleinformatyczny funkcjonujący w</w:t>
            </w:r>
            <w:r w:rsidR="00F1110E">
              <w:rPr>
                <w:rFonts w:ascii="Lato" w:hAnsi="Lato"/>
                <w:sz w:val="20"/>
                <w:szCs w:val="20"/>
              </w:rPr>
              <w:t> </w:t>
            </w:r>
            <w:r w:rsidRPr="009569A0">
              <w:rPr>
                <w:rFonts w:ascii="Lato" w:hAnsi="Lato"/>
                <w:sz w:val="20"/>
                <w:szCs w:val="20"/>
              </w:rPr>
              <w:t>jednostkach organizacyjnych powinien również spełniać warunki wynikające z</w:t>
            </w:r>
            <w:r w:rsidR="00F1110E">
              <w:rPr>
                <w:rFonts w:ascii="Lato" w:hAnsi="Lato"/>
                <w:sz w:val="20"/>
                <w:szCs w:val="20"/>
              </w:rPr>
              <w:t> </w:t>
            </w:r>
            <w:r w:rsidRPr="009569A0">
              <w:rPr>
                <w:rFonts w:ascii="Lato" w:hAnsi="Lato"/>
                <w:sz w:val="20"/>
                <w:szCs w:val="20"/>
              </w:rPr>
              <w:t>innych przepisów prawa</w:t>
            </w:r>
            <w:r w:rsidR="00214909">
              <w:rPr>
                <w:rFonts w:ascii="Lato" w:hAnsi="Lato"/>
                <w:sz w:val="20"/>
                <w:szCs w:val="20"/>
              </w:rPr>
              <w:t>.</w:t>
            </w:r>
            <w:r w:rsidR="005E4C87">
              <w:rPr>
                <w:rFonts w:ascii="Lato" w:hAnsi="Lato"/>
                <w:sz w:val="20"/>
                <w:szCs w:val="20"/>
              </w:rPr>
              <w:t xml:space="preserve"> </w:t>
            </w:r>
            <w:r w:rsidR="005E4C87" w:rsidRPr="005E4C87">
              <w:rPr>
                <w:rFonts w:ascii="Lato" w:hAnsi="Lato"/>
                <w:sz w:val="20"/>
                <w:szCs w:val="20"/>
              </w:rPr>
              <w:t xml:space="preserve">Warunki określone w </w:t>
            </w:r>
            <w:r w:rsidR="00582EF9" w:rsidRPr="00582EF9">
              <w:rPr>
                <w:rFonts w:ascii="Lato" w:hAnsi="Lato"/>
                <w:sz w:val="20"/>
                <w:szCs w:val="20"/>
              </w:rPr>
              <w:t>art. 6 ust. 1a zaktualizowanego  projektu nowelizacji ustawy</w:t>
            </w:r>
            <w:r w:rsidR="005E4C87" w:rsidRPr="005E4C87">
              <w:rPr>
                <w:rFonts w:ascii="Lato" w:hAnsi="Lato"/>
                <w:sz w:val="20"/>
                <w:szCs w:val="20"/>
              </w:rPr>
              <w:t xml:space="preserve"> dotyczą poprawności zarządzania dokumentacją elektroniczną</w:t>
            </w:r>
            <w:r w:rsidR="00BD48B2">
              <w:rPr>
                <w:rFonts w:ascii="Lato" w:hAnsi="Lato"/>
                <w:sz w:val="20"/>
                <w:szCs w:val="20"/>
              </w:rPr>
              <w:t>.</w:t>
            </w:r>
            <w:r w:rsidR="005E4C87" w:rsidRPr="005E4C87">
              <w:rPr>
                <w:rFonts w:ascii="Lato" w:hAnsi="Lato"/>
                <w:sz w:val="20"/>
                <w:szCs w:val="20"/>
              </w:rPr>
              <w:t xml:space="preserve"> </w:t>
            </w:r>
            <w:r w:rsidR="00BD48B2">
              <w:rPr>
                <w:rFonts w:ascii="Lato" w:hAnsi="Lato"/>
                <w:sz w:val="20"/>
                <w:szCs w:val="20"/>
              </w:rPr>
              <w:t>D</w:t>
            </w:r>
            <w:r w:rsidR="005E4C87" w:rsidRPr="005E4C87">
              <w:rPr>
                <w:rFonts w:ascii="Lato" w:hAnsi="Lato"/>
                <w:sz w:val="20"/>
                <w:szCs w:val="20"/>
              </w:rPr>
              <w:t>odatkowo każdy system teleinformatyczny funkcjonujący w</w:t>
            </w:r>
            <w:r w:rsidR="00F1110E">
              <w:rPr>
                <w:rFonts w:ascii="Lato" w:hAnsi="Lato"/>
                <w:sz w:val="20"/>
                <w:szCs w:val="20"/>
              </w:rPr>
              <w:t> </w:t>
            </w:r>
            <w:r w:rsidR="005E4C87" w:rsidRPr="005E4C87">
              <w:rPr>
                <w:rFonts w:ascii="Lato" w:hAnsi="Lato"/>
                <w:sz w:val="20"/>
                <w:szCs w:val="20"/>
              </w:rPr>
              <w:t>jednostkach organizacyjnych powinien spełniać warunki wynikające z innych przepisów prawa</w:t>
            </w:r>
            <w:r w:rsidR="00BD48B2">
              <w:rPr>
                <w:rFonts w:ascii="Lato" w:hAnsi="Lato"/>
                <w:sz w:val="20"/>
                <w:szCs w:val="20"/>
              </w:rPr>
              <w:t>,</w:t>
            </w:r>
            <w:r w:rsidR="005E4C87" w:rsidRPr="005E4C87">
              <w:rPr>
                <w:rFonts w:ascii="Lato" w:hAnsi="Lato"/>
                <w:sz w:val="20"/>
                <w:szCs w:val="20"/>
              </w:rPr>
              <w:t xml:space="preserve"> w tym również </w:t>
            </w:r>
            <w:r w:rsidR="00BD48B2">
              <w:rPr>
                <w:rFonts w:ascii="Lato" w:hAnsi="Lato"/>
                <w:sz w:val="20"/>
                <w:szCs w:val="20"/>
              </w:rPr>
              <w:t>u</w:t>
            </w:r>
            <w:r w:rsidR="005E4C87" w:rsidRPr="005E4C87">
              <w:rPr>
                <w:rFonts w:ascii="Lato" w:hAnsi="Lato"/>
                <w:sz w:val="20"/>
                <w:szCs w:val="20"/>
              </w:rPr>
              <w:t>stawy z</w:t>
            </w:r>
            <w:r w:rsidR="00F1110E">
              <w:rPr>
                <w:rFonts w:ascii="Lato" w:hAnsi="Lato"/>
                <w:sz w:val="20"/>
                <w:szCs w:val="20"/>
              </w:rPr>
              <w:t> </w:t>
            </w:r>
            <w:r w:rsidR="005E4C87" w:rsidRPr="005E4C87">
              <w:rPr>
                <w:rFonts w:ascii="Lato" w:hAnsi="Lato"/>
                <w:sz w:val="20"/>
                <w:szCs w:val="20"/>
              </w:rPr>
              <w:t xml:space="preserve">dnia 19 lipca 2019 r. o zapewnianiu dostępności osobom ze szczególnymi potrzebami (Dz. U. z 2024 r. poz. 1411) oraz </w:t>
            </w:r>
            <w:r w:rsidR="00BD48B2">
              <w:rPr>
                <w:rFonts w:ascii="Lato" w:hAnsi="Lato"/>
                <w:sz w:val="20"/>
                <w:szCs w:val="20"/>
              </w:rPr>
              <w:t>u</w:t>
            </w:r>
            <w:r w:rsidR="005E4C87" w:rsidRPr="005E4C87">
              <w:rPr>
                <w:rFonts w:ascii="Lato" w:hAnsi="Lato"/>
                <w:sz w:val="20"/>
                <w:szCs w:val="20"/>
              </w:rPr>
              <w:t>stawy z dnia 4 kwietnia 2019 r. o</w:t>
            </w:r>
            <w:r w:rsidR="00F1110E">
              <w:rPr>
                <w:rFonts w:ascii="Lato" w:hAnsi="Lato"/>
                <w:sz w:val="20"/>
                <w:szCs w:val="20"/>
              </w:rPr>
              <w:t> </w:t>
            </w:r>
            <w:r w:rsidR="005E4C87" w:rsidRPr="005E4C87">
              <w:rPr>
                <w:rFonts w:ascii="Lato" w:hAnsi="Lato"/>
                <w:sz w:val="20"/>
                <w:szCs w:val="20"/>
              </w:rPr>
              <w:t xml:space="preserve">dostępności cyfrowej stron internetowych i aplikacji mobilnych podmiotów publicznych (Dz. U. z </w:t>
            </w:r>
            <w:r w:rsidR="00BD48B2">
              <w:rPr>
                <w:rFonts w:ascii="Lato" w:hAnsi="Lato"/>
                <w:sz w:val="20"/>
                <w:szCs w:val="20"/>
              </w:rPr>
              <w:t>2023</w:t>
            </w:r>
            <w:r w:rsidR="005E4C87" w:rsidRPr="005E4C87">
              <w:rPr>
                <w:rFonts w:ascii="Lato" w:hAnsi="Lato"/>
                <w:sz w:val="20"/>
                <w:szCs w:val="20"/>
              </w:rPr>
              <w:t xml:space="preserve"> r. poz. </w:t>
            </w:r>
            <w:r w:rsidR="00BD48B2">
              <w:rPr>
                <w:rFonts w:ascii="Lato" w:hAnsi="Lato"/>
                <w:sz w:val="20"/>
                <w:szCs w:val="20"/>
              </w:rPr>
              <w:lastRenderedPageBreak/>
              <w:t>1440</w:t>
            </w:r>
            <w:r w:rsidR="005E4C87" w:rsidRPr="005E4C87">
              <w:rPr>
                <w:rFonts w:ascii="Lato" w:hAnsi="Lato"/>
                <w:sz w:val="20"/>
                <w:szCs w:val="20"/>
              </w:rPr>
              <w:t>), gdzie szczegółowo określono te wymagania.</w:t>
            </w:r>
          </w:p>
        </w:tc>
      </w:tr>
      <w:tr w:rsidR="0020229A" w:rsidRPr="00C9699B" w14:paraId="4EFB3AFD" w14:textId="77777777" w:rsidTr="0020229A">
        <w:tc>
          <w:tcPr>
            <w:tcW w:w="548" w:type="dxa"/>
          </w:tcPr>
          <w:p w14:paraId="47E1C7E1" w14:textId="77777777" w:rsidR="0020229A" w:rsidRPr="00C9699B" w:rsidRDefault="007E14A6" w:rsidP="007E0AA9">
            <w:pPr>
              <w:jc w:val="both"/>
              <w:rPr>
                <w:rFonts w:ascii="Lato" w:hAnsi="Lato"/>
                <w:sz w:val="20"/>
                <w:szCs w:val="20"/>
              </w:rPr>
            </w:pPr>
            <w:r>
              <w:rPr>
                <w:rFonts w:ascii="Lato" w:hAnsi="Lato"/>
                <w:sz w:val="20"/>
                <w:szCs w:val="20"/>
              </w:rPr>
              <w:lastRenderedPageBreak/>
              <w:t>4</w:t>
            </w:r>
            <w:r w:rsidR="007E0AA9">
              <w:rPr>
                <w:rFonts w:ascii="Lato" w:hAnsi="Lato"/>
                <w:sz w:val="20"/>
                <w:szCs w:val="20"/>
              </w:rPr>
              <w:t>3</w:t>
            </w:r>
          </w:p>
        </w:tc>
        <w:tc>
          <w:tcPr>
            <w:tcW w:w="1632" w:type="dxa"/>
          </w:tcPr>
          <w:p w14:paraId="3BBDCD5E" w14:textId="77777777" w:rsidR="0020229A" w:rsidRPr="00C9699B" w:rsidRDefault="0020229A" w:rsidP="00C9699B">
            <w:pPr>
              <w:jc w:val="both"/>
              <w:rPr>
                <w:rFonts w:ascii="Lato" w:hAnsi="Lato"/>
                <w:sz w:val="20"/>
                <w:szCs w:val="20"/>
              </w:rPr>
            </w:pPr>
            <w:r w:rsidRPr="00C9699B">
              <w:rPr>
                <w:rFonts w:ascii="Lato" w:hAnsi="Lato"/>
                <w:sz w:val="20"/>
                <w:szCs w:val="20"/>
              </w:rPr>
              <w:t>Prezes Urzędu Ochrony Danych Osobowych</w:t>
            </w:r>
          </w:p>
        </w:tc>
        <w:tc>
          <w:tcPr>
            <w:tcW w:w="1741" w:type="dxa"/>
          </w:tcPr>
          <w:p w14:paraId="7B7C65B0" w14:textId="77777777" w:rsidR="0020229A" w:rsidRPr="00C9699B" w:rsidRDefault="0020229A" w:rsidP="00C9699B">
            <w:pPr>
              <w:jc w:val="both"/>
              <w:rPr>
                <w:rFonts w:ascii="Lato" w:hAnsi="Lato"/>
                <w:sz w:val="20"/>
                <w:szCs w:val="20"/>
              </w:rPr>
            </w:pPr>
            <w:r w:rsidRPr="00C9699B">
              <w:rPr>
                <w:rFonts w:ascii="Lato" w:hAnsi="Lato"/>
                <w:sz w:val="20"/>
                <w:szCs w:val="20"/>
              </w:rPr>
              <w:t>Uwaga ogólna</w:t>
            </w:r>
          </w:p>
        </w:tc>
        <w:tc>
          <w:tcPr>
            <w:tcW w:w="2916" w:type="dxa"/>
          </w:tcPr>
          <w:p w14:paraId="6E560945" w14:textId="77777777" w:rsidR="0020229A" w:rsidRPr="00C9699B" w:rsidRDefault="0020229A" w:rsidP="00C9699B">
            <w:pPr>
              <w:jc w:val="both"/>
              <w:rPr>
                <w:rFonts w:ascii="Lato" w:hAnsi="Lato"/>
                <w:sz w:val="20"/>
                <w:szCs w:val="20"/>
              </w:rPr>
            </w:pPr>
            <w:r w:rsidRPr="00C9699B">
              <w:rPr>
                <w:rFonts w:ascii="Lato" w:hAnsi="Lato"/>
                <w:sz w:val="20"/>
                <w:szCs w:val="20"/>
              </w:rPr>
              <w:t xml:space="preserve">Projektodawca nie zapewnia właściwych regulacji w odniesieniu do ochrony danych osobowych użytkowników systemu. Aktywność w systemie może zaś powodować ryzyka dla pracowników / osób użytkujących system, np. ryzyka związane z monitoringiem pracowników (zob. art. 223 Kodeksu pracy) </w:t>
            </w:r>
            <w:r w:rsidRPr="00C9699B">
              <w:rPr>
                <w:rFonts w:ascii="Lato" w:hAnsi="Lato"/>
                <w:sz w:val="20"/>
                <w:szCs w:val="20"/>
                <w:vertAlign w:val="superscript"/>
              </w:rPr>
              <w:t>12</w:t>
            </w:r>
            <w:r w:rsidRPr="00C9699B">
              <w:rPr>
                <w:rFonts w:ascii="Lato" w:hAnsi="Lato"/>
                <w:sz w:val="20"/>
                <w:szCs w:val="20"/>
              </w:rPr>
              <w:t xml:space="preserve"> .</w:t>
            </w:r>
          </w:p>
          <w:p w14:paraId="75AE917A" w14:textId="77777777" w:rsidR="0020229A" w:rsidRPr="00C9699B" w:rsidRDefault="0020229A" w:rsidP="00C9699B">
            <w:pPr>
              <w:jc w:val="both"/>
              <w:rPr>
                <w:rFonts w:ascii="Lato" w:hAnsi="Lato"/>
                <w:sz w:val="20"/>
                <w:szCs w:val="20"/>
              </w:rPr>
            </w:pPr>
          </w:p>
          <w:p w14:paraId="450FE770" w14:textId="77777777" w:rsidR="0020229A" w:rsidRPr="00C9699B" w:rsidRDefault="0020229A" w:rsidP="00C9699B">
            <w:pPr>
              <w:jc w:val="both"/>
              <w:rPr>
                <w:rFonts w:ascii="Lato" w:hAnsi="Lato"/>
                <w:sz w:val="20"/>
                <w:szCs w:val="20"/>
              </w:rPr>
            </w:pPr>
            <w:r w:rsidRPr="00C9699B">
              <w:rPr>
                <w:rFonts w:ascii="Lato" w:hAnsi="Lato"/>
                <w:sz w:val="20"/>
                <w:szCs w:val="20"/>
                <w:vertAlign w:val="superscript"/>
              </w:rPr>
              <w:t>12</w:t>
            </w:r>
            <w:r w:rsidRPr="00C9699B">
              <w:rPr>
                <w:rFonts w:ascii="Lato" w:hAnsi="Lato"/>
                <w:sz w:val="20"/>
                <w:szCs w:val="20"/>
              </w:rPr>
              <w:t xml:space="preserve"> Zgodnie z art. 223 ustawy z dnia z dnia 26 czerwca 1974 r. Kodeks pracy § 1. Jeżeli jest to niezbędne do zapewnienia organizacji pracy umożliwiającej pełne wykorzystanie czasu pracy oraz właściwego użytkowania udostępnionych pracownikowi narzędzi pracy, pracodawca może wprowadzić kontrolę służbowej poczty elektronicznej pracownika (monitoring poczty elektronicznej). § 2. Monitoring poczty elektronicznej nie może naruszać tajemnicy korespondencji oraz innych dóbr osobistych pracownika. § 3. Przepisy art. 222 § 6-10 stosuje się odpowiednio. § 4. Przepisy § 1-3 stosuje się odpowiednio do innych form monitoringu niż określone w § 1, jeśli ich zastosowanie jest konieczne do realizacji celów określonych w § 1.</w:t>
            </w:r>
          </w:p>
        </w:tc>
        <w:tc>
          <w:tcPr>
            <w:tcW w:w="4850" w:type="dxa"/>
          </w:tcPr>
          <w:p w14:paraId="0E2E7FBE" w14:textId="77777777" w:rsidR="0020229A" w:rsidRPr="00C9699B" w:rsidRDefault="0020229A" w:rsidP="00C9699B">
            <w:pPr>
              <w:jc w:val="both"/>
              <w:rPr>
                <w:rFonts w:ascii="Lato" w:hAnsi="Lato"/>
                <w:sz w:val="20"/>
                <w:szCs w:val="20"/>
              </w:rPr>
            </w:pPr>
            <w:r w:rsidRPr="00C9699B">
              <w:rPr>
                <w:rFonts w:ascii="Lato" w:hAnsi="Lato"/>
                <w:sz w:val="20"/>
                <w:szCs w:val="20"/>
              </w:rPr>
              <w:t>Należy zatem mieć na uwadze konieczność zapewnienia w projektowanych regulacjach właściwych gwarancji przetwarzania danych o pracownikach / użytkownikach systemu, tj. zgodnie z zasadami: legalności, celowości, minimalizacji danych, ograniczonego przechowywania, prawidłowości, a także poufności i integralności ich danych osobowych.</w:t>
            </w:r>
          </w:p>
        </w:tc>
        <w:tc>
          <w:tcPr>
            <w:tcW w:w="4043" w:type="dxa"/>
          </w:tcPr>
          <w:p w14:paraId="1C0E9B82" w14:textId="77777777" w:rsidR="0020229A" w:rsidRDefault="00677580" w:rsidP="00C9699B">
            <w:pPr>
              <w:jc w:val="both"/>
              <w:rPr>
                <w:rFonts w:ascii="Lato" w:hAnsi="Lato"/>
                <w:sz w:val="20"/>
                <w:szCs w:val="20"/>
              </w:rPr>
            </w:pPr>
            <w:r>
              <w:rPr>
                <w:rFonts w:ascii="Lato" w:hAnsi="Lato"/>
                <w:sz w:val="20"/>
                <w:szCs w:val="20"/>
              </w:rPr>
              <w:t>Uwaga nieuwzględniona.</w:t>
            </w:r>
          </w:p>
          <w:p w14:paraId="0F0EEBDB" w14:textId="6CCAC98B" w:rsidR="00787B8D" w:rsidRDefault="00582EF9" w:rsidP="00C9699B">
            <w:pPr>
              <w:jc w:val="both"/>
              <w:rPr>
                <w:rFonts w:ascii="Lato" w:hAnsi="Lato"/>
                <w:sz w:val="20"/>
                <w:szCs w:val="20"/>
              </w:rPr>
            </w:pPr>
            <w:r w:rsidRPr="00582EF9">
              <w:rPr>
                <w:rFonts w:ascii="Lato" w:hAnsi="Lato"/>
                <w:sz w:val="20"/>
                <w:szCs w:val="20"/>
              </w:rPr>
              <w:t xml:space="preserve">W wyniku zmian wprowadzonych do projektu ustawy kwestie poruszone w tej uwadze są obecnie uregulowane w art. 6 ust. </w:t>
            </w:r>
            <w:r w:rsidRPr="00677580">
              <w:rPr>
                <w:rFonts w:ascii="Lato" w:hAnsi="Lato"/>
                <w:sz w:val="20"/>
                <w:szCs w:val="20"/>
              </w:rPr>
              <w:t>1</w:t>
            </w:r>
            <w:r>
              <w:rPr>
                <w:rFonts w:ascii="Lato" w:hAnsi="Lato"/>
                <w:sz w:val="20"/>
                <w:szCs w:val="20"/>
              </w:rPr>
              <w:t>a</w:t>
            </w:r>
            <w:r w:rsidRPr="00582EF9">
              <w:rPr>
                <w:rFonts w:ascii="Lato" w:hAnsi="Lato"/>
                <w:sz w:val="20"/>
                <w:szCs w:val="20"/>
              </w:rPr>
              <w:t xml:space="preserve"> zaktualizowanej wersji projektu ustawy.</w:t>
            </w:r>
          </w:p>
          <w:p w14:paraId="5EBAA91E" w14:textId="77777777" w:rsidR="00582EF9" w:rsidRDefault="00582EF9" w:rsidP="00C9699B">
            <w:pPr>
              <w:jc w:val="both"/>
              <w:rPr>
                <w:rFonts w:ascii="Lato" w:hAnsi="Lato"/>
                <w:sz w:val="20"/>
                <w:szCs w:val="20"/>
              </w:rPr>
            </w:pPr>
          </w:p>
          <w:p w14:paraId="28E75D83" w14:textId="38228313" w:rsidR="00677580" w:rsidRPr="00C9699B" w:rsidRDefault="005446A3" w:rsidP="003A000A">
            <w:pPr>
              <w:jc w:val="both"/>
              <w:rPr>
                <w:rFonts w:ascii="Lato" w:hAnsi="Lato"/>
                <w:sz w:val="20"/>
                <w:szCs w:val="20"/>
              </w:rPr>
            </w:pPr>
            <w:r>
              <w:rPr>
                <w:rFonts w:ascii="Lato" w:hAnsi="Lato"/>
                <w:sz w:val="20"/>
                <w:szCs w:val="20"/>
              </w:rPr>
              <w:t xml:space="preserve">W opinii </w:t>
            </w:r>
            <w:proofErr w:type="spellStart"/>
            <w:r w:rsidR="000C5066">
              <w:rPr>
                <w:rFonts w:ascii="Lato" w:hAnsi="Lato"/>
                <w:sz w:val="20"/>
                <w:szCs w:val="20"/>
              </w:rPr>
              <w:t>MKiDN</w:t>
            </w:r>
            <w:proofErr w:type="spellEnd"/>
            <w:r w:rsidR="000C5066" w:rsidDel="003A000A">
              <w:rPr>
                <w:rFonts w:ascii="Lato" w:hAnsi="Lato"/>
                <w:sz w:val="20"/>
                <w:szCs w:val="20"/>
              </w:rPr>
              <w:t xml:space="preserve"> </w:t>
            </w:r>
            <w:r>
              <w:rPr>
                <w:rFonts w:ascii="Lato" w:hAnsi="Lato"/>
                <w:sz w:val="20"/>
                <w:szCs w:val="20"/>
              </w:rPr>
              <w:t>w</w:t>
            </w:r>
            <w:r w:rsidR="00677580" w:rsidRPr="00677580">
              <w:rPr>
                <w:rFonts w:ascii="Lato" w:hAnsi="Lato"/>
                <w:sz w:val="20"/>
                <w:szCs w:val="20"/>
              </w:rPr>
              <w:t>arunki</w:t>
            </w:r>
            <w:r w:rsidR="00BD48B2">
              <w:rPr>
                <w:rFonts w:ascii="Lato" w:hAnsi="Lato"/>
                <w:sz w:val="20"/>
                <w:szCs w:val="20"/>
              </w:rPr>
              <w:t>,</w:t>
            </w:r>
            <w:r w:rsidR="00677580" w:rsidRPr="00677580">
              <w:rPr>
                <w:rFonts w:ascii="Lato" w:hAnsi="Lato"/>
                <w:sz w:val="20"/>
                <w:szCs w:val="20"/>
              </w:rPr>
              <w:t xml:space="preserve"> jakie powinien spełniać system zarządzający dokumentacją elektroniczną</w:t>
            </w:r>
            <w:r w:rsidR="00BD48B2">
              <w:rPr>
                <w:rFonts w:ascii="Lato" w:hAnsi="Lato"/>
                <w:sz w:val="20"/>
                <w:szCs w:val="20"/>
              </w:rPr>
              <w:t>,</w:t>
            </w:r>
            <w:r w:rsidR="00677580" w:rsidRPr="00677580">
              <w:rPr>
                <w:rFonts w:ascii="Lato" w:hAnsi="Lato"/>
                <w:sz w:val="20"/>
                <w:szCs w:val="20"/>
              </w:rPr>
              <w:t xml:space="preserve"> określone w</w:t>
            </w:r>
            <w:r w:rsidR="00801863">
              <w:rPr>
                <w:rFonts w:ascii="Lato" w:hAnsi="Lato"/>
                <w:sz w:val="20"/>
                <w:szCs w:val="20"/>
              </w:rPr>
              <w:t> </w:t>
            </w:r>
            <w:r w:rsidR="00677580" w:rsidRPr="00677580">
              <w:rPr>
                <w:rFonts w:ascii="Lato" w:hAnsi="Lato"/>
                <w:sz w:val="20"/>
                <w:szCs w:val="20"/>
              </w:rPr>
              <w:t>art. 6 ust. 1</w:t>
            </w:r>
            <w:r w:rsidR="007A0A51">
              <w:rPr>
                <w:rFonts w:ascii="Lato" w:hAnsi="Lato"/>
                <w:sz w:val="20"/>
                <w:szCs w:val="20"/>
              </w:rPr>
              <w:t>a zaktualizowanego</w:t>
            </w:r>
            <w:r w:rsidR="00787B8D">
              <w:rPr>
                <w:rFonts w:ascii="Lato" w:hAnsi="Lato"/>
                <w:sz w:val="20"/>
                <w:szCs w:val="20"/>
              </w:rPr>
              <w:t xml:space="preserve"> </w:t>
            </w:r>
            <w:r w:rsidR="00677580" w:rsidRPr="00677580">
              <w:rPr>
                <w:rFonts w:ascii="Lato" w:hAnsi="Lato"/>
                <w:sz w:val="20"/>
                <w:szCs w:val="20"/>
              </w:rPr>
              <w:t xml:space="preserve"> projektu nowelizacji ustawy</w:t>
            </w:r>
            <w:r w:rsidR="00BD48B2">
              <w:rPr>
                <w:rFonts w:ascii="Lato" w:hAnsi="Lato"/>
                <w:sz w:val="20"/>
                <w:szCs w:val="20"/>
              </w:rPr>
              <w:t>,</w:t>
            </w:r>
            <w:r w:rsidR="00677580" w:rsidRPr="00677580">
              <w:rPr>
                <w:rFonts w:ascii="Lato" w:hAnsi="Lato"/>
                <w:sz w:val="20"/>
                <w:szCs w:val="20"/>
              </w:rPr>
              <w:t xml:space="preserve"> w dostateczny sposób gwarantują poprawne jej gromadzenie i</w:t>
            </w:r>
            <w:r w:rsidR="00801863">
              <w:rPr>
                <w:rFonts w:ascii="Lato" w:hAnsi="Lato"/>
                <w:sz w:val="20"/>
                <w:szCs w:val="20"/>
              </w:rPr>
              <w:t> </w:t>
            </w:r>
            <w:r w:rsidR="00677580" w:rsidRPr="00677580">
              <w:rPr>
                <w:rFonts w:ascii="Lato" w:hAnsi="Lato"/>
                <w:sz w:val="20"/>
                <w:szCs w:val="20"/>
              </w:rPr>
              <w:t>zabezpieczenie.</w:t>
            </w:r>
            <w:r>
              <w:rPr>
                <w:rFonts w:ascii="Lato" w:hAnsi="Lato"/>
                <w:sz w:val="20"/>
                <w:szCs w:val="20"/>
              </w:rPr>
              <w:t xml:space="preserve"> Natomiast w zakresie szczegółowych wymagań dotyczących innych kwestii</w:t>
            </w:r>
            <w:r w:rsidR="00031190">
              <w:rPr>
                <w:rFonts w:ascii="Lato" w:hAnsi="Lato"/>
                <w:sz w:val="20"/>
                <w:szCs w:val="20"/>
              </w:rPr>
              <w:t>, w tym postępowania pracodawców z dokumentacją pracowników,</w:t>
            </w:r>
            <w:r>
              <w:rPr>
                <w:rFonts w:ascii="Lato" w:hAnsi="Lato"/>
                <w:sz w:val="20"/>
                <w:szCs w:val="20"/>
              </w:rPr>
              <w:t xml:space="preserve">  właściwe</w:t>
            </w:r>
            <w:r w:rsidR="00031190">
              <w:rPr>
                <w:rFonts w:ascii="Lato" w:hAnsi="Lato"/>
                <w:sz w:val="20"/>
                <w:szCs w:val="20"/>
              </w:rPr>
              <w:t xml:space="preserve"> są</w:t>
            </w:r>
            <w:r>
              <w:rPr>
                <w:rFonts w:ascii="Lato" w:hAnsi="Lato"/>
                <w:sz w:val="20"/>
                <w:szCs w:val="20"/>
              </w:rPr>
              <w:t xml:space="preserve"> inne przepisy prawa regulujące w szczegółowy sposób te wymagania.</w:t>
            </w:r>
          </w:p>
        </w:tc>
      </w:tr>
      <w:tr w:rsidR="0020229A" w:rsidRPr="00C9699B" w14:paraId="3A528314" w14:textId="77777777" w:rsidTr="0020229A">
        <w:tc>
          <w:tcPr>
            <w:tcW w:w="548" w:type="dxa"/>
          </w:tcPr>
          <w:p w14:paraId="1712D1EE" w14:textId="77777777" w:rsidR="0020229A" w:rsidRPr="00C9699B" w:rsidRDefault="007E14A6" w:rsidP="007E0AA9">
            <w:pPr>
              <w:jc w:val="both"/>
              <w:rPr>
                <w:rFonts w:ascii="Lato" w:hAnsi="Lato"/>
                <w:sz w:val="20"/>
                <w:szCs w:val="20"/>
              </w:rPr>
            </w:pPr>
            <w:r>
              <w:rPr>
                <w:rFonts w:ascii="Lato" w:hAnsi="Lato"/>
                <w:sz w:val="20"/>
                <w:szCs w:val="20"/>
              </w:rPr>
              <w:lastRenderedPageBreak/>
              <w:t>4</w:t>
            </w:r>
            <w:r w:rsidR="007E0AA9">
              <w:rPr>
                <w:rFonts w:ascii="Lato" w:hAnsi="Lato"/>
                <w:sz w:val="20"/>
                <w:szCs w:val="20"/>
              </w:rPr>
              <w:t>4</w:t>
            </w:r>
          </w:p>
        </w:tc>
        <w:tc>
          <w:tcPr>
            <w:tcW w:w="1632" w:type="dxa"/>
          </w:tcPr>
          <w:p w14:paraId="480C5F04" w14:textId="77777777" w:rsidR="0020229A" w:rsidRPr="00C9699B" w:rsidRDefault="0020229A" w:rsidP="00C9699B">
            <w:pPr>
              <w:jc w:val="both"/>
              <w:rPr>
                <w:rFonts w:ascii="Lato" w:hAnsi="Lato"/>
                <w:sz w:val="20"/>
                <w:szCs w:val="20"/>
              </w:rPr>
            </w:pPr>
            <w:r w:rsidRPr="00C9699B">
              <w:rPr>
                <w:rFonts w:ascii="Lato" w:hAnsi="Lato"/>
                <w:sz w:val="20"/>
                <w:szCs w:val="20"/>
              </w:rPr>
              <w:t>Minister Spraw Wewnętrznych i Administracji</w:t>
            </w:r>
          </w:p>
        </w:tc>
        <w:tc>
          <w:tcPr>
            <w:tcW w:w="1741" w:type="dxa"/>
          </w:tcPr>
          <w:p w14:paraId="1DA60834" w14:textId="77777777" w:rsidR="0020229A" w:rsidRPr="00C9699B" w:rsidRDefault="0020229A" w:rsidP="00C9699B">
            <w:pPr>
              <w:jc w:val="both"/>
              <w:rPr>
                <w:rFonts w:ascii="Lato" w:hAnsi="Lato"/>
                <w:sz w:val="20"/>
                <w:szCs w:val="20"/>
              </w:rPr>
            </w:pPr>
            <w:r w:rsidRPr="00C9699B">
              <w:rPr>
                <w:rFonts w:ascii="Lato" w:hAnsi="Lato"/>
                <w:sz w:val="20"/>
                <w:szCs w:val="20"/>
              </w:rPr>
              <w:t>Uwaga Ogólna</w:t>
            </w:r>
          </w:p>
        </w:tc>
        <w:tc>
          <w:tcPr>
            <w:tcW w:w="2916" w:type="dxa"/>
          </w:tcPr>
          <w:p w14:paraId="05956E03" w14:textId="77777777" w:rsidR="0020229A" w:rsidRPr="00C9699B" w:rsidRDefault="0020229A" w:rsidP="00C9699B">
            <w:pPr>
              <w:pStyle w:val="Bodytext10"/>
              <w:spacing w:after="120" w:line="240" w:lineRule="auto"/>
              <w:ind w:firstLine="0"/>
              <w:jc w:val="both"/>
              <w:rPr>
                <w:rStyle w:val="Bodytext1"/>
                <w:rFonts w:ascii="Lato" w:hAnsi="Lato"/>
                <w:iCs/>
                <w:sz w:val="20"/>
                <w:szCs w:val="20"/>
              </w:rPr>
            </w:pPr>
            <w:r w:rsidRPr="00C9699B">
              <w:rPr>
                <w:rStyle w:val="Bodytext1"/>
                <w:rFonts w:ascii="Lato" w:hAnsi="Lato"/>
                <w:iCs/>
                <w:sz w:val="20"/>
                <w:szCs w:val="20"/>
              </w:rPr>
              <w:t xml:space="preserve">proponuję rozważyć wydłużenie okresu vacatio legis ustawy mając na uwadze konieczność dostosowania systemów teleinformatycznych do projektowanych rozwiązań. </w:t>
            </w:r>
          </w:p>
          <w:p w14:paraId="50AA28A1" w14:textId="77777777" w:rsidR="0020229A" w:rsidRPr="00C9699B" w:rsidRDefault="0020229A" w:rsidP="00C9699B">
            <w:pPr>
              <w:jc w:val="both"/>
              <w:rPr>
                <w:rFonts w:ascii="Lato" w:hAnsi="Lato"/>
                <w:sz w:val="20"/>
                <w:szCs w:val="20"/>
              </w:rPr>
            </w:pPr>
          </w:p>
        </w:tc>
        <w:tc>
          <w:tcPr>
            <w:tcW w:w="4850" w:type="dxa"/>
          </w:tcPr>
          <w:p w14:paraId="2AE58387" w14:textId="77777777" w:rsidR="0020229A" w:rsidRPr="00C9699B" w:rsidRDefault="0020229A" w:rsidP="00C9699B">
            <w:pPr>
              <w:jc w:val="both"/>
              <w:rPr>
                <w:rFonts w:ascii="Lato" w:hAnsi="Lato"/>
                <w:sz w:val="20"/>
                <w:szCs w:val="20"/>
              </w:rPr>
            </w:pPr>
            <w:r w:rsidRPr="00C9699B">
              <w:rPr>
                <w:rFonts w:ascii="Lato" w:hAnsi="Lato"/>
                <w:sz w:val="20"/>
                <w:szCs w:val="20"/>
              </w:rPr>
              <w:t>Brak odpowiedniej długości czasu na dostosowanie systemów teleinformatycznych.</w:t>
            </w:r>
          </w:p>
        </w:tc>
        <w:tc>
          <w:tcPr>
            <w:tcW w:w="4043" w:type="dxa"/>
          </w:tcPr>
          <w:p w14:paraId="65C08AEC" w14:textId="77777777" w:rsidR="003E6FE3" w:rsidRDefault="00DF76D2" w:rsidP="00C9699B">
            <w:pPr>
              <w:jc w:val="both"/>
              <w:rPr>
                <w:rFonts w:ascii="Lato" w:hAnsi="Lato"/>
                <w:sz w:val="20"/>
                <w:szCs w:val="20"/>
              </w:rPr>
            </w:pPr>
            <w:r>
              <w:rPr>
                <w:rFonts w:ascii="Lato" w:hAnsi="Lato"/>
                <w:sz w:val="20"/>
                <w:szCs w:val="20"/>
              </w:rPr>
              <w:t>Uwaga nieuwzględniona</w:t>
            </w:r>
          </w:p>
          <w:p w14:paraId="41F3A01E" w14:textId="249FB2DE" w:rsidR="00DF76D2" w:rsidRPr="00C9699B" w:rsidRDefault="00031190" w:rsidP="00C9699B">
            <w:pPr>
              <w:jc w:val="both"/>
              <w:rPr>
                <w:rFonts w:ascii="Lato" w:hAnsi="Lato"/>
                <w:sz w:val="20"/>
                <w:szCs w:val="20"/>
              </w:rPr>
            </w:pPr>
            <w:r>
              <w:rPr>
                <w:rFonts w:ascii="Lato" w:hAnsi="Lato"/>
                <w:sz w:val="20"/>
                <w:szCs w:val="20"/>
              </w:rPr>
              <w:t>W rzeczywistości t</w:t>
            </w:r>
            <w:r w:rsidR="00E13242">
              <w:rPr>
                <w:rFonts w:ascii="Lato" w:hAnsi="Lato"/>
                <w:sz w:val="20"/>
                <w:szCs w:val="20"/>
              </w:rPr>
              <w:t>ermin</w:t>
            </w:r>
            <w:r>
              <w:rPr>
                <w:rFonts w:ascii="Lato" w:hAnsi="Lato"/>
                <w:sz w:val="20"/>
                <w:szCs w:val="20"/>
              </w:rPr>
              <w:t xml:space="preserve"> na dostosow</w:t>
            </w:r>
            <w:r w:rsidR="00E13242">
              <w:rPr>
                <w:rFonts w:ascii="Lato" w:hAnsi="Lato"/>
                <w:sz w:val="20"/>
                <w:szCs w:val="20"/>
              </w:rPr>
              <w:t>a</w:t>
            </w:r>
            <w:r>
              <w:rPr>
                <w:rFonts w:ascii="Lato" w:hAnsi="Lato"/>
                <w:sz w:val="20"/>
                <w:szCs w:val="20"/>
              </w:rPr>
              <w:t>nie systemów teleinformatycznych do zmi</w:t>
            </w:r>
            <w:r w:rsidR="00E13242">
              <w:rPr>
                <w:rFonts w:ascii="Lato" w:hAnsi="Lato"/>
                <w:sz w:val="20"/>
                <w:szCs w:val="20"/>
              </w:rPr>
              <w:t>enionych wymogów wynosi</w:t>
            </w:r>
            <w:r w:rsidR="00955133" w:rsidRPr="00955133">
              <w:rPr>
                <w:rFonts w:ascii="Lato" w:hAnsi="Lato"/>
                <w:sz w:val="20"/>
                <w:szCs w:val="20"/>
              </w:rPr>
              <w:t xml:space="preserve"> </w:t>
            </w:r>
            <w:r w:rsidR="00E13242">
              <w:rPr>
                <w:rFonts w:ascii="Lato" w:hAnsi="Lato"/>
                <w:sz w:val="20"/>
                <w:szCs w:val="20"/>
              </w:rPr>
              <w:t xml:space="preserve">nie </w:t>
            </w:r>
            <w:r w:rsidR="00955133" w:rsidRPr="00955133">
              <w:rPr>
                <w:rFonts w:ascii="Lato" w:hAnsi="Lato"/>
                <w:sz w:val="20"/>
                <w:szCs w:val="20"/>
              </w:rPr>
              <w:t>12 miesięcy</w:t>
            </w:r>
            <w:r w:rsidR="00E13242">
              <w:rPr>
                <w:rFonts w:ascii="Lato" w:hAnsi="Lato"/>
                <w:sz w:val="20"/>
                <w:szCs w:val="20"/>
              </w:rPr>
              <w:t>, lecz 24 miesiące, ponieważ 12 miesięcy to vacatio legis ustawy, a później jest jeszcze 12 miesięcy od jej wejścia w życie (por. art. 3 projektu)</w:t>
            </w:r>
            <w:r w:rsidR="00C106E1">
              <w:rPr>
                <w:rFonts w:ascii="Lato" w:hAnsi="Lato"/>
                <w:sz w:val="20"/>
                <w:szCs w:val="20"/>
              </w:rPr>
              <w:t>.</w:t>
            </w:r>
          </w:p>
        </w:tc>
      </w:tr>
    </w:tbl>
    <w:p w14:paraId="0A7B6A7D" w14:textId="77777777" w:rsidR="005C52EA" w:rsidRPr="00C9699B" w:rsidRDefault="005C52EA" w:rsidP="00C9699B">
      <w:pPr>
        <w:spacing w:line="240" w:lineRule="auto"/>
        <w:jc w:val="both"/>
        <w:rPr>
          <w:rFonts w:ascii="Lato" w:hAnsi="Lato"/>
          <w:sz w:val="20"/>
          <w:szCs w:val="20"/>
        </w:rPr>
      </w:pPr>
    </w:p>
    <w:sectPr w:rsidR="005C52EA" w:rsidRPr="00C9699B" w:rsidSect="00D00BF8">
      <w:pgSz w:w="16838" w:h="11906" w:orient="landscape"/>
      <w:pgMar w:top="567" w:right="567" w:bottom="567" w:left="56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33D2FF4" w16cex:dateUtc="2025-04-08T11: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57E137A" w16cid:durableId="657E137A"/>
  <w16cid:commentId w16cid:paraId="6FA27E8B" w16cid:durableId="533D2FF4"/>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ato">
    <w:panose1 w:val="020F0502020204030203"/>
    <w:charset w:val="EE"/>
    <w:family w:val="swiss"/>
    <w:pitch w:val="variable"/>
    <w:sig w:usb0="E10002FF" w:usb1="5000ECFF" w:usb2="00000021" w:usb3="00000000" w:csb0="0000019F" w:csb1="00000000"/>
  </w:font>
  <w:font w:name="Lato-Regular,Italic">
    <w:altName w:val="Times New Roman"/>
    <w:panose1 w:val="00000000000000000000"/>
    <w:charset w:val="EE"/>
    <w:family w:val="auto"/>
    <w:notTrueType/>
    <w:pitch w:val="default"/>
    <w:sig w:usb0="00000001"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103812"/>
    <w:multiLevelType w:val="hybridMultilevel"/>
    <w:tmpl w:val="335010A2"/>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 w15:restartNumberingAfterBreak="0">
    <w:nsid w:val="5D085468"/>
    <w:multiLevelType w:val="hybridMultilevel"/>
    <w:tmpl w:val="3ECA2D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780C33CF"/>
    <w:multiLevelType w:val="hybridMultilevel"/>
    <w:tmpl w:val="6DDCEFD0"/>
    <w:lvl w:ilvl="0" w:tplc="04150001">
      <w:start w:val="1"/>
      <w:numFmt w:val="bullet"/>
      <w:lvlText w:val=""/>
      <w:lvlJc w:val="left"/>
      <w:pPr>
        <w:ind w:left="1024" w:hanging="360"/>
      </w:pPr>
      <w:rPr>
        <w:rFonts w:ascii="Symbol" w:hAnsi="Symbol" w:hint="default"/>
      </w:rPr>
    </w:lvl>
    <w:lvl w:ilvl="1" w:tplc="04150003" w:tentative="1">
      <w:start w:val="1"/>
      <w:numFmt w:val="bullet"/>
      <w:lvlText w:val="o"/>
      <w:lvlJc w:val="left"/>
      <w:pPr>
        <w:ind w:left="1744" w:hanging="360"/>
      </w:pPr>
      <w:rPr>
        <w:rFonts w:ascii="Courier New" w:hAnsi="Courier New" w:cs="Courier New" w:hint="default"/>
      </w:rPr>
    </w:lvl>
    <w:lvl w:ilvl="2" w:tplc="04150005" w:tentative="1">
      <w:start w:val="1"/>
      <w:numFmt w:val="bullet"/>
      <w:lvlText w:val=""/>
      <w:lvlJc w:val="left"/>
      <w:pPr>
        <w:ind w:left="2464" w:hanging="360"/>
      </w:pPr>
      <w:rPr>
        <w:rFonts w:ascii="Wingdings" w:hAnsi="Wingdings" w:hint="default"/>
      </w:rPr>
    </w:lvl>
    <w:lvl w:ilvl="3" w:tplc="04150001" w:tentative="1">
      <w:start w:val="1"/>
      <w:numFmt w:val="bullet"/>
      <w:lvlText w:val=""/>
      <w:lvlJc w:val="left"/>
      <w:pPr>
        <w:ind w:left="3184" w:hanging="360"/>
      </w:pPr>
      <w:rPr>
        <w:rFonts w:ascii="Symbol" w:hAnsi="Symbol" w:hint="default"/>
      </w:rPr>
    </w:lvl>
    <w:lvl w:ilvl="4" w:tplc="04150003" w:tentative="1">
      <w:start w:val="1"/>
      <w:numFmt w:val="bullet"/>
      <w:lvlText w:val="o"/>
      <w:lvlJc w:val="left"/>
      <w:pPr>
        <w:ind w:left="3904" w:hanging="360"/>
      </w:pPr>
      <w:rPr>
        <w:rFonts w:ascii="Courier New" w:hAnsi="Courier New" w:cs="Courier New" w:hint="default"/>
      </w:rPr>
    </w:lvl>
    <w:lvl w:ilvl="5" w:tplc="04150005" w:tentative="1">
      <w:start w:val="1"/>
      <w:numFmt w:val="bullet"/>
      <w:lvlText w:val=""/>
      <w:lvlJc w:val="left"/>
      <w:pPr>
        <w:ind w:left="4624" w:hanging="360"/>
      </w:pPr>
      <w:rPr>
        <w:rFonts w:ascii="Wingdings" w:hAnsi="Wingdings" w:hint="default"/>
      </w:rPr>
    </w:lvl>
    <w:lvl w:ilvl="6" w:tplc="04150001" w:tentative="1">
      <w:start w:val="1"/>
      <w:numFmt w:val="bullet"/>
      <w:lvlText w:val=""/>
      <w:lvlJc w:val="left"/>
      <w:pPr>
        <w:ind w:left="5344" w:hanging="360"/>
      </w:pPr>
      <w:rPr>
        <w:rFonts w:ascii="Symbol" w:hAnsi="Symbol" w:hint="default"/>
      </w:rPr>
    </w:lvl>
    <w:lvl w:ilvl="7" w:tplc="04150003" w:tentative="1">
      <w:start w:val="1"/>
      <w:numFmt w:val="bullet"/>
      <w:lvlText w:val="o"/>
      <w:lvlJc w:val="left"/>
      <w:pPr>
        <w:ind w:left="6064" w:hanging="360"/>
      </w:pPr>
      <w:rPr>
        <w:rFonts w:ascii="Courier New" w:hAnsi="Courier New" w:cs="Courier New" w:hint="default"/>
      </w:rPr>
    </w:lvl>
    <w:lvl w:ilvl="8" w:tplc="04150005" w:tentative="1">
      <w:start w:val="1"/>
      <w:numFmt w:val="bullet"/>
      <w:lvlText w:val=""/>
      <w:lvlJc w:val="left"/>
      <w:pPr>
        <w:ind w:left="6784" w:hanging="360"/>
      </w:pPr>
      <w:rPr>
        <w:rFonts w:ascii="Wingdings" w:hAnsi="Wingdings" w:hint="default"/>
      </w:rPr>
    </w:lvl>
  </w:abstractNum>
  <w:num w:numId="1">
    <w:abstractNumId w:val="0"/>
  </w:num>
  <w:num w:numId="2">
    <w:abstractNumId w:val="2"/>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ojciech Płatek">
    <w15:presenceInfo w15:providerId="AD" w15:userId="S-1-5-21-888239153-1836652211-2255672584-88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BF8"/>
    <w:rsid w:val="00013365"/>
    <w:rsid w:val="000149C5"/>
    <w:rsid w:val="00016436"/>
    <w:rsid w:val="00023677"/>
    <w:rsid w:val="0002554B"/>
    <w:rsid w:val="00031190"/>
    <w:rsid w:val="00031B1F"/>
    <w:rsid w:val="00037E25"/>
    <w:rsid w:val="00040826"/>
    <w:rsid w:val="0004111E"/>
    <w:rsid w:val="000449FB"/>
    <w:rsid w:val="000478DA"/>
    <w:rsid w:val="00050C30"/>
    <w:rsid w:val="00061F09"/>
    <w:rsid w:val="00065158"/>
    <w:rsid w:val="000662DA"/>
    <w:rsid w:val="00073F3B"/>
    <w:rsid w:val="00073FDE"/>
    <w:rsid w:val="00075B7A"/>
    <w:rsid w:val="0007694B"/>
    <w:rsid w:val="000773B6"/>
    <w:rsid w:val="000773E7"/>
    <w:rsid w:val="0007743B"/>
    <w:rsid w:val="000801F3"/>
    <w:rsid w:val="000816D7"/>
    <w:rsid w:val="0008677E"/>
    <w:rsid w:val="00090EE0"/>
    <w:rsid w:val="00091C3A"/>
    <w:rsid w:val="000966C6"/>
    <w:rsid w:val="000A21A0"/>
    <w:rsid w:val="000A3A83"/>
    <w:rsid w:val="000B2528"/>
    <w:rsid w:val="000B5110"/>
    <w:rsid w:val="000C0525"/>
    <w:rsid w:val="000C5066"/>
    <w:rsid w:val="000C5E25"/>
    <w:rsid w:val="000D1968"/>
    <w:rsid w:val="000D6533"/>
    <w:rsid w:val="000E0824"/>
    <w:rsid w:val="000E5ED0"/>
    <w:rsid w:val="000E6FFC"/>
    <w:rsid w:val="000F332A"/>
    <w:rsid w:val="00102A87"/>
    <w:rsid w:val="00102AB4"/>
    <w:rsid w:val="00105A44"/>
    <w:rsid w:val="0011138B"/>
    <w:rsid w:val="001145B3"/>
    <w:rsid w:val="00115741"/>
    <w:rsid w:val="001162AE"/>
    <w:rsid w:val="001162E0"/>
    <w:rsid w:val="00120925"/>
    <w:rsid w:val="0012467C"/>
    <w:rsid w:val="0012723A"/>
    <w:rsid w:val="00130445"/>
    <w:rsid w:val="0013469F"/>
    <w:rsid w:val="00137382"/>
    <w:rsid w:val="00137782"/>
    <w:rsid w:val="00140D02"/>
    <w:rsid w:val="001436B1"/>
    <w:rsid w:val="00144F6F"/>
    <w:rsid w:val="0014634F"/>
    <w:rsid w:val="001501C3"/>
    <w:rsid w:val="001524F3"/>
    <w:rsid w:val="001558D3"/>
    <w:rsid w:val="00156245"/>
    <w:rsid w:val="00176F55"/>
    <w:rsid w:val="00191AE7"/>
    <w:rsid w:val="00197A85"/>
    <w:rsid w:val="001A1890"/>
    <w:rsid w:val="001A5E44"/>
    <w:rsid w:val="001A7D24"/>
    <w:rsid w:val="001B2949"/>
    <w:rsid w:val="001B55E2"/>
    <w:rsid w:val="001C4BB5"/>
    <w:rsid w:val="001C4D08"/>
    <w:rsid w:val="001C5F19"/>
    <w:rsid w:val="001D05D5"/>
    <w:rsid w:val="001D1E85"/>
    <w:rsid w:val="001D1F8F"/>
    <w:rsid w:val="001D5B74"/>
    <w:rsid w:val="001D646F"/>
    <w:rsid w:val="001D7601"/>
    <w:rsid w:val="001E1A64"/>
    <w:rsid w:val="001E2F6D"/>
    <w:rsid w:val="001F66A7"/>
    <w:rsid w:val="001F6CC6"/>
    <w:rsid w:val="0020229A"/>
    <w:rsid w:val="00202FA1"/>
    <w:rsid w:val="00207DB4"/>
    <w:rsid w:val="00214909"/>
    <w:rsid w:val="00217591"/>
    <w:rsid w:val="00221B0C"/>
    <w:rsid w:val="00222418"/>
    <w:rsid w:val="00223E04"/>
    <w:rsid w:val="00223ECF"/>
    <w:rsid w:val="00226C91"/>
    <w:rsid w:val="00232943"/>
    <w:rsid w:val="0023583C"/>
    <w:rsid w:val="0023651D"/>
    <w:rsid w:val="002530D9"/>
    <w:rsid w:val="002544FB"/>
    <w:rsid w:val="0025550E"/>
    <w:rsid w:val="00265105"/>
    <w:rsid w:val="00277027"/>
    <w:rsid w:val="00277073"/>
    <w:rsid w:val="002937E3"/>
    <w:rsid w:val="00293F54"/>
    <w:rsid w:val="00294DCA"/>
    <w:rsid w:val="00297D9E"/>
    <w:rsid w:val="002A0082"/>
    <w:rsid w:val="002A0D4C"/>
    <w:rsid w:val="002B7B54"/>
    <w:rsid w:val="002C38A9"/>
    <w:rsid w:val="002C4F4D"/>
    <w:rsid w:val="002C525D"/>
    <w:rsid w:val="002D179A"/>
    <w:rsid w:val="002D39F8"/>
    <w:rsid w:val="002D4256"/>
    <w:rsid w:val="002D5AB1"/>
    <w:rsid w:val="002D626F"/>
    <w:rsid w:val="002E2722"/>
    <w:rsid w:val="002E3950"/>
    <w:rsid w:val="002F0BB7"/>
    <w:rsid w:val="002F6024"/>
    <w:rsid w:val="002F648A"/>
    <w:rsid w:val="002F6A9E"/>
    <w:rsid w:val="002F6B16"/>
    <w:rsid w:val="0030228B"/>
    <w:rsid w:val="003028CA"/>
    <w:rsid w:val="00303996"/>
    <w:rsid w:val="00304CDB"/>
    <w:rsid w:val="00305AE4"/>
    <w:rsid w:val="00311AE3"/>
    <w:rsid w:val="00320F5F"/>
    <w:rsid w:val="00322096"/>
    <w:rsid w:val="00323437"/>
    <w:rsid w:val="003236D3"/>
    <w:rsid w:val="00333615"/>
    <w:rsid w:val="00333D1A"/>
    <w:rsid w:val="0033549F"/>
    <w:rsid w:val="00344CD4"/>
    <w:rsid w:val="00352A93"/>
    <w:rsid w:val="0036071D"/>
    <w:rsid w:val="003625EB"/>
    <w:rsid w:val="0037012E"/>
    <w:rsid w:val="0037442B"/>
    <w:rsid w:val="003751B3"/>
    <w:rsid w:val="00376291"/>
    <w:rsid w:val="0037654E"/>
    <w:rsid w:val="00377A81"/>
    <w:rsid w:val="00384294"/>
    <w:rsid w:val="00384296"/>
    <w:rsid w:val="0038620B"/>
    <w:rsid w:val="003960C3"/>
    <w:rsid w:val="003965C7"/>
    <w:rsid w:val="00396F2A"/>
    <w:rsid w:val="003A000A"/>
    <w:rsid w:val="003A18C2"/>
    <w:rsid w:val="003A40F9"/>
    <w:rsid w:val="003A57E4"/>
    <w:rsid w:val="003B1FFC"/>
    <w:rsid w:val="003B38CE"/>
    <w:rsid w:val="003B4C66"/>
    <w:rsid w:val="003B67A9"/>
    <w:rsid w:val="003B79F5"/>
    <w:rsid w:val="003C079D"/>
    <w:rsid w:val="003C4591"/>
    <w:rsid w:val="003D2CE9"/>
    <w:rsid w:val="003D629E"/>
    <w:rsid w:val="003D7429"/>
    <w:rsid w:val="003E3AD8"/>
    <w:rsid w:val="003E6A3D"/>
    <w:rsid w:val="003E6FE3"/>
    <w:rsid w:val="003E7ABA"/>
    <w:rsid w:val="003F0408"/>
    <w:rsid w:val="003F27D0"/>
    <w:rsid w:val="003F4241"/>
    <w:rsid w:val="0040524A"/>
    <w:rsid w:val="00411752"/>
    <w:rsid w:val="0041297A"/>
    <w:rsid w:val="00413E00"/>
    <w:rsid w:val="0042001F"/>
    <w:rsid w:val="00422C95"/>
    <w:rsid w:val="004328D0"/>
    <w:rsid w:val="004377F9"/>
    <w:rsid w:val="00444845"/>
    <w:rsid w:val="0045001A"/>
    <w:rsid w:val="00450D87"/>
    <w:rsid w:val="00452112"/>
    <w:rsid w:val="00455EA3"/>
    <w:rsid w:val="00455F11"/>
    <w:rsid w:val="00456059"/>
    <w:rsid w:val="00460317"/>
    <w:rsid w:val="00460A11"/>
    <w:rsid w:val="00467588"/>
    <w:rsid w:val="00470DE0"/>
    <w:rsid w:val="0047463B"/>
    <w:rsid w:val="00481D3F"/>
    <w:rsid w:val="00483721"/>
    <w:rsid w:val="00484A9C"/>
    <w:rsid w:val="00490964"/>
    <w:rsid w:val="0049236E"/>
    <w:rsid w:val="00492D9E"/>
    <w:rsid w:val="00493B89"/>
    <w:rsid w:val="004947D7"/>
    <w:rsid w:val="00496AEF"/>
    <w:rsid w:val="004A2C5C"/>
    <w:rsid w:val="004A3618"/>
    <w:rsid w:val="004A39FD"/>
    <w:rsid w:val="004B0C39"/>
    <w:rsid w:val="004C261B"/>
    <w:rsid w:val="004C2F50"/>
    <w:rsid w:val="004C3712"/>
    <w:rsid w:val="004D4010"/>
    <w:rsid w:val="004E0781"/>
    <w:rsid w:val="004E54C7"/>
    <w:rsid w:val="004F07BD"/>
    <w:rsid w:val="004F261B"/>
    <w:rsid w:val="004F511C"/>
    <w:rsid w:val="00504277"/>
    <w:rsid w:val="00507687"/>
    <w:rsid w:val="00513721"/>
    <w:rsid w:val="005166BA"/>
    <w:rsid w:val="005250A9"/>
    <w:rsid w:val="00525266"/>
    <w:rsid w:val="005341CC"/>
    <w:rsid w:val="00534DDC"/>
    <w:rsid w:val="00537319"/>
    <w:rsid w:val="00540DE2"/>
    <w:rsid w:val="00540E61"/>
    <w:rsid w:val="00541DC9"/>
    <w:rsid w:val="0054321E"/>
    <w:rsid w:val="005446A3"/>
    <w:rsid w:val="0054531C"/>
    <w:rsid w:val="00547301"/>
    <w:rsid w:val="0055406F"/>
    <w:rsid w:val="005563C0"/>
    <w:rsid w:val="005606A0"/>
    <w:rsid w:val="0056366E"/>
    <w:rsid w:val="005671B3"/>
    <w:rsid w:val="0056734A"/>
    <w:rsid w:val="00573A5E"/>
    <w:rsid w:val="00573E97"/>
    <w:rsid w:val="00582EF9"/>
    <w:rsid w:val="005843C7"/>
    <w:rsid w:val="00592303"/>
    <w:rsid w:val="00592474"/>
    <w:rsid w:val="00593E3E"/>
    <w:rsid w:val="005A7234"/>
    <w:rsid w:val="005A744E"/>
    <w:rsid w:val="005B0C1A"/>
    <w:rsid w:val="005B3DF9"/>
    <w:rsid w:val="005B62A3"/>
    <w:rsid w:val="005C2E72"/>
    <w:rsid w:val="005C4449"/>
    <w:rsid w:val="005C4B8D"/>
    <w:rsid w:val="005C52EA"/>
    <w:rsid w:val="005C6793"/>
    <w:rsid w:val="005E4C87"/>
    <w:rsid w:val="005F06CE"/>
    <w:rsid w:val="005F1AD8"/>
    <w:rsid w:val="005F5FAB"/>
    <w:rsid w:val="005F6188"/>
    <w:rsid w:val="005F7FB6"/>
    <w:rsid w:val="00601628"/>
    <w:rsid w:val="00601834"/>
    <w:rsid w:val="00606CC9"/>
    <w:rsid w:val="00611801"/>
    <w:rsid w:val="00615B8F"/>
    <w:rsid w:val="00615C2C"/>
    <w:rsid w:val="00615ED2"/>
    <w:rsid w:val="00623694"/>
    <w:rsid w:val="006257FA"/>
    <w:rsid w:val="00632413"/>
    <w:rsid w:val="0063258D"/>
    <w:rsid w:val="00637114"/>
    <w:rsid w:val="00643F32"/>
    <w:rsid w:val="006445D3"/>
    <w:rsid w:val="006472C1"/>
    <w:rsid w:val="006503F9"/>
    <w:rsid w:val="00653F00"/>
    <w:rsid w:val="006573C8"/>
    <w:rsid w:val="00660B3C"/>
    <w:rsid w:val="00661061"/>
    <w:rsid w:val="006614A6"/>
    <w:rsid w:val="00666E46"/>
    <w:rsid w:val="00672B23"/>
    <w:rsid w:val="00672B7C"/>
    <w:rsid w:val="00677580"/>
    <w:rsid w:val="0068503C"/>
    <w:rsid w:val="006952DA"/>
    <w:rsid w:val="006B495F"/>
    <w:rsid w:val="006C078F"/>
    <w:rsid w:val="006C2043"/>
    <w:rsid w:val="006C2075"/>
    <w:rsid w:val="006C7D84"/>
    <w:rsid w:val="006C7EEC"/>
    <w:rsid w:val="006D2101"/>
    <w:rsid w:val="006D362A"/>
    <w:rsid w:val="006D3E0C"/>
    <w:rsid w:val="006D4238"/>
    <w:rsid w:val="006D57B4"/>
    <w:rsid w:val="006D5A2B"/>
    <w:rsid w:val="006E165C"/>
    <w:rsid w:val="006E3422"/>
    <w:rsid w:val="006F4976"/>
    <w:rsid w:val="006F514A"/>
    <w:rsid w:val="007008A3"/>
    <w:rsid w:val="00700DDE"/>
    <w:rsid w:val="00703771"/>
    <w:rsid w:val="007051B7"/>
    <w:rsid w:val="007060CB"/>
    <w:rsid w:val="00711024"/>
    <w:rsid w:val="00716BDC"/>
    <w:rsid w:val="00724938"/>
    <w:rsid w:val="00731896"/>
    <w:rsid w:val="00736341"/>
    <w:rsid w:val="0074033B"/>
    <w:rsid w:val="00740E2C"/>
    <w:rsid w:val="00751B11"/>
    <w:rsid w:val="007565B9"/>
    <w:rsid w:val="00772822"/>
    <w:rsid w:val="00773291"/>
    <w:rsid w:val="00782A12"/>
    <w:rsid w:val="007832F0"/>
    <w:rsid w:val="007845FB"/>
    <w:rsid w:val="00786F8F"/>
    <w:rsid w:val="00787B8D"/>
    <w:rsid w:val="00790EA9"/>
    <w:rsid w:val="00791484"/>
    <w:rsid w:val="0079267E"/>
    <w:rsid w:val="007A0A51"/>
    <w:rsid w:val="007A771C"/>
    <w:rsid w:val="007B77FC"/>
    <w:rsid w:val="007C166D"/>
    <w:rsid w:val="007C5096"/>
    <w:rsid w:val="007D0034"/>
    <w:rsid w:val="007D0C0B"/>
    <w:rsid w:val="007D2D00"/>
    <w:rsid w:val="007D6A7C"/>
    <w:rsid w:val="007E0112"/>
    <w:rsid w:val="007E0AA9"/>
    <w:rsid w:val="007E13CE"/>
    <w:rsid w:val="007E14A6"/>
    <w:rsid w:val="007E342B"/>
    <w:rsid w:val="007E35D6"/>
    <w:rsid w:val="007E3F8F"/>
    <w:rsid w:val="007E5732"/>
    <w:rsid w:val="007F3213"/>
    <w:rsid w:val="007F4540"/>
    <w:rsid w:val="00801863"/>
    <w:rsid w:val="00804B68"/>
    <w:rsid w:val="00805EBA"/>
    <w:rsid w:val="00813DCA"/>
    <w:rsid w:val="0083027E"/>
    <w:rsid w:val="0083058A"/>
    <w:rsid w:val="00834B1F"/>
    <w:rsid w:val="008356B0"/>
    <w:rsid w:val="0083599D"/>
    <w:rsid w:val="00836689"/>
    <w:rsid w:val="008427C9"/>
    <w:rsid w:val="008453CC"/>
    <w:rsid w:val="0084694B"/>
    <w:rsid w:val="00855C22"/>
    <w:rsid w:val="008578F3"/>
    <w:rsid w:val="00861190"/>
    <w:rsid w:val="0086269E"/>
    <w:rsid w:val="008632A3"/>
    <w:rsid w:val="0086343D"/>
    <w:rsid w:val="008671F4"/>
    <w:rsid w:val="00871F6B"/>
    <w:rsid w:val="0088116B"/>
    <w:rsid w:val="0088144D"/>
    <w:rsid w:val="00881A49"/>
    <w:rsid w:val="00885353"/>
    <w:rsid w:val="00887DBF"/>
    <w:rsid w:val="00891F71"/>
    <w:rsid w:val="008924FC"/>
    <w:rsid w:val="008949A9"/>
    <w:rsid w:val="00896B00"/>
    <w:rsid w:val="00896BE3"/>
    <w:rsid w:val="00896CF0"/>
    <w:rsid w:val="008A1AA7"/>
    <w:rsid w:val="008A502A"/>
    <w:rsid w:val="008A57B3"/>
    <w:rsid w:val="008C49D9"/>
    <w:rsid w:val="008D195F"/>
    <w:rsid w:val="008D3D86"/>
    <w:rsid w:val="008D5865"/>
    <w:rsid w:val="008D7AFC"/>
    <w:rsid w:val="008E144F"/>
    <w:rsid w:val="008E15B3"/>
    <w:rsid w:val="008E3FC0"/>
    <w:rsid w:val="008E48C0"/>
    <w:rsid w:val="00900D76"/>
    <w:rsid w:val="0090108B"/>
    <w:rsid w:val="00902A24"/>
    <w:rsid w:val="00904B5D"/>
    <w:rsid w:val="009075B6"/>
    <w:rsid w:val="00915399"/>
    <w:rsid w:val="009157F9"/>
    <w:rsid w:val="00920549"/>
    <w:rsid w:val="00920962"/>
    <w:rsid w:val="0092173E"/>
    <w:rsid w:val="00931602"/>
    <w:rsid w:val="00931CA0"/>
    <w:rsid w:val="00935FC1"/>
    <w:rsid w:val="009402A5"/>
    <w:rsid w:val="00941354"/>
    <w:rsid w:val="00943421"/>
    <w:rsid w:val="0094784E"/>
    <w:rsid w:val="00952588"/>
    <w:rsid w:val="00955133"/>
    <w:rsid w:val="009569A0"/>
    <w:rsid w:val="00960352"/>
    <w:rsid w:val="0096368E"/>
    <w:rsid w:val="00970678"/>
    <w:rsid w:val="00970CAA"/>
    <w:rsid w:val="00971BE1"/>
    <w:rsid w:val="009754ED"/>
    <w:rsid w:val="00976DCF"/>
    <w:rsid w:val="00976E7C"/>
    <w:rsid w:val="00980405"/>
    <w:rsid w:val="00987CA1"/>
    <w:rsid w:val="00995B9D"/>
    <w:rsid w:val="009A2D3C"/>
    <w:rsid w:val="009A71BC"/>
    <w:rsid w:val="009B2325"/>
    <w:rsid w:val="009B3676"/>
    <w:rsid w:val="009C4D85"/>
    <w:rsid w:val="009C52EA"/>
    <w:rsid w:val="009C59C1"/>
    <w:rsid w:val="009D72AA"/>
    <w:rsid w:val="009E060C"/>
    <w:rsid w:val="009E4EBD"/>
    <w:rsid w:val="009E6C01"/>
    <w:rsid w:val="009F0F3C"/>
    <w:rsid w:val="009F2116"/>
    <w:rsid w:val="009F2601"/>
    <w:rsid w:val="009F2B65"/>
    <w:rsid w:val="009F2CB1"/>
    <w:rsid w:val="00A05C47"/>
    <w:rsid w:val="00A05CAD"/>
    <w:rsid w:val="00A05DC9"/>
    <w:rsid w:val="00A06491"/>
    <w:rsid w:val="00A1081F"/>
    <w:rsid w:val="00A11432"/>
    <w:rsid w:val="00A1290B"/>
    <w:rsid w:val="00A33497"/>
    <w:rsid w:val="00A355B7"/>
    <w:rsid w:val="00A369BA"/>
    <w:rsid w:val="00A37937"/>
    <w:rsid w:val="00A37AEF"/>
    <w:rsid w:val="00A51324"/>
    <w:rsid w:val="00A623FF"/>
    <w:rsid w:val="00A62996"/>
    <w:rsid w:val="00A62A8A"/>
    <w:rsid w:val="00A70CC7"/>
    <w:rsid w:val="00A734B6"/>
    <w:rsid w:val="00A73CB4"/>
    <w:rsid w:val="00A80664"/>
    <w:rsid w:val="00A8373D"/>
    <w:rsid w:val="00A84A53"/>
    <w:rsid w:val="00A908BE"/>
    <w:rsid w:val="00A97D3D"/>
    <w:rsid w:val="00AA0FC5"/>
    <w:rsid w:val="00AA7260"/>
    <w:rsid w:val="00AB2F72"/>
    <w:rsid w:val="00AB5821"/>
    <w:rsid w:val="00AC203A"/>
    <w:rsid w:val="00AD1331"/>
    <w:rsid w:val="00AD1F87"/>
    <w:rsid w:val="00AD4D69"/>
    <w:rsid w:val="00AD6BFF"/>
    <w:rsid w:val="00AD7B0B"/>
    <w:rsid w:val="00AE0BC0"/>
    <w:rsid w:val="00AF631E"/>
    <w:rsid w:val="00B06FD0"/>
    <w:rsid w:val="00B1050E"/>
    <w:rsid w:val="00B14115"/>
    <w:rsid w:val="00B219BE"/>
    <w:rsid w:val="00B21DCD"/>
    <w:rsid w:val="00B276C3"/>
    <w:rsid w:val="00B27F56"/>
    <w:rsid w:val="00B31840"/>
    <w:rsid w:val="00B32CDD"/>
    <w:rsid w:val="00B35B01"/>
    <w:rsid w:val="00B35BF2"/>
    <w:rsid w:val="00B37A23"/>
    <w:rsid w:val="00B40748"/>
    <w:rsid w:val="00B41ED7"/>
    <w:rsid w:val="00B47E1C"/>
    <w:rsid w:val="00B50513"/>
    <w:rsid w:val="00B54464"/>
    <w:rsid w:val="00B550B0"/>
    <w:rsid w:val="00B64761"/>
    <w:rsid w:val="00B742F8"/>
    <w:rsid w:val="00B745DA"/>
    <w:rsid w:val="00B81F2D"/>
    <w:rsid w:val="00B861A2"/>
    <w:rsid w:val="00B86B3F"/>
    <w:rsid w:val="00B91635"/>
    <w:rsid w:val="00B96EFE"/>
    <w:rsid w:val="00BA279A"/>
    <w:rsid w:val="00BA4049"/>
    <w:rsid w:val="00BB19D5"/>
    <w:rsid w:val="00BB218C"/>
    <w:rsid w:val="00BC0DB3"/>
    <w:rsid w:val="00BC0E43"/>
    <w:rsid w:val="00BD08FB"/>
    <w:rsid w:val="00BD3210"/>
    <w:rsid w:val="00BD48B2"/>
    <w:rsid w:val="00BE235B"/>
    <w:rsid w:val="00BE2B8A"/>
    <w:rsid w:val="00BE2D2A"/>
    <w:rsid w:val="00BE3ABD"/>
    <w:rsid w:val="00BE3FE8"/>
    <w:rsid w:val="00BE40AA"/>
    <w:rsid w:val="00BE5EA8"/>
    <w:rsid w:val="00BE7774"/>
    <w:rsid w:val="00BF50CA"/>
    <w:rsid w:val="00C00489"/>
    <w:rsid w:val="00C02441"/>
    <w:rsid w:val="00C02F07"/>
    <w:rsid w:val="00C0646A"/>
    <w:rsid w:val="00C06DB1"/>
    <w:rsid w:val="00C07730"/>
    <w:rsid w:val="00C10123"/>
    <w:rsid w:val="00C106E1"/>
    <w:rsid w:val="00C13035"/>
    <w:rsid w:val="00C14454"/>
    <w:rsid w:val="00C14956"/>
    <w:rsid w:val="00C21A16"/>
    <w:rsid w:val="00C30CE8"/>
    <w:rsid w:val="00C377F5"/>
    <w:rsid w:val="00C42D75"/>
    <w:rsid w:val="00C447CF"/>
    <w:rsid w:val="00C45EBB"/>
    <w:rsid w:val="00C51236"/>
    <w:rsid w:val="00C67C61"/>
    <w:rsid w:val="00C71490"/>
    <w:rsid w:val="00C739B5"/>
    <w:rsid w:val="00C76408"/>
    <w:rsid w:val="00C8189C"/>
    <w:rsid w:val="00C82B2A"/>
    <w:rsid w:val="00C87B63"/>
    <w:rsid w:val="00C9699B"/>
    <w:rsid w:val="00C96AA8"/>
    <w:rsid w:val="00CA03CD"/>
    <w:rsid w:val="00CA1BFB"/>
    <w:rsid w:val="00CA3987"/>
    <w:rsid w:val="00CA492E"/>
    <w:rsid w:val="00CB1F3A"/>
    <w:rsid w:val="00CB2EF3"/>
    <w:rsid w:val="00CB5C8B"/>
    <w:rsid w:val="00CC1D61"/>
    <w:rsid w:val="00CC5D73"/>
    <w:rsid w:val="00CC645B"/>
    <w:rsid w:val="00CC71CF"/>
    <w:rsid w:val="00CD3302"/>
    <w:rsid w:val="00CE192A"/>
    <w:rsid w:val="00CE27D2"/>
    <w:rsid w:val="00CE33FD"/>
    <w:rsid w:val="00CF0A83"/>
    <w:rsid w:val="00CF20C7"/>
    <w:rsid w:val="00CF48D9"/>
    <w:rsid w:val="00CF7262"/>
    <w:rsid w:val="00D00BF8"/>
    <w:rsid w:val="00D037ED"/>
    <w:rsid w:val="00D21790"/>
    <w:rsid w:val="00D21F5A"/>
    <w:rsid w:val="00D25483"/>
    <w:rsid w:val="00D27A4D"/>
    <w:rsid w:val="00D27BEA"/>
    <w:rsid w:val="00D30304"/>
    <w:rsid w:val="00D320DE"/>
    <w:rsid w:val="00D334AB"/>
    <w:rsid w:val="00D3461F"/>
    <w:rsid w:val="00D35AC2"/>
    <w:rsid w:val="00D36FEF"/>
    <w:rsid w:val="00D37D50"/>
    <w:rsid w:val="00D40022"/>
    <w:rsid w:val="00D40BD1"/>
    <w:rsid w:val="00D43087"/>
    <w:rsid w:val="00D45932"/>
    <w:rsid w:val="00D4685A"/>
    <w:rsid w:val="00D51507"/>
    <w:rsid w:val="00D525F0"/>
    <w:rsid w:val="00D53EFD"/>
    <w:rsid w:val="00D61017"/>
    <w:rsid w:val="00D61B6C"/>
    <w:rsid w:val="00D67573"/>
    <w:rsid w:val="00D70A35"/>
    <w:rsid w:val="00D7260C"/>
    <w:rsid w:val="00D76227"/>
    <w:rsid w:val="00D81302"/>
    <w:rsid w:val="00D82F98"/>
    <w:rsid w:val="00D85A21"/>
    <w:rsid w:val="00D8657A"/>
    <w:rsid w:val="00D90E50"/>
    <w:rsid w:val="00DA13A4"/>
    <w:rsid w:val="00DA2E92"/>
    <w:rsid w:val="00DA6A28"/>
    <w:rsid w:val="00DA7012"/>
    <w:rsid w:val="00DA7130"/>
    <w:rsid w:val="00DB073E"/>
    <w:rsid w:val="00DB0FED"/>
    <w:rsid w:val="00DB6514"/>
    <w:rsid w:val="00DD20A8"/>
    <w:rsid w:val="00DD28CD"/>
    <w:rsid w:val="00DD3E21"/>
    <w:rsid w:val="00DD74CA"/>
    <w:rsid w:val="00DE327A"/>
    <w:rsid w:val="00DE69C6"/>
    <w:rsid w:val="00DF2025"/>
    <w:rsid w:val="00DF31D7"/>
    <w:rsid w:val="00DF76D2"/>
    <w:rsid w:val="00E0258A"/>
    <w:rsid w:val="00E0528B"/>
    <w:rsid w:val="00E06935"/>
    <w:rsid w:val="00E11871"/>
    <w:rsid w:val="00E13242"/>
    <w:rsid w:val="00E15F23"/>
    <w:rsid w:val="00E219AB"/>
    <w:rsid w:val="00E21D18"/>
    <w:rsid w:val="00E2680B"/>
    <w:rsid w:val="00E3094B"/>
    <w:rsid w:val="00E32A1F"/>
    <w:rsid w:val="00E33503"/>
    <w:rsid w:val="00E37A76"/>
    <w:rsid w:val="00E406F7"/>
    <w:rsid w:val="00E40ACB"/>
    <w:rsid w:val="00E508D9"/>
    <w:rsid w:val="00E51D59"/>
    <w:rsid w:val="00E53A5C"/>
    <w:rsid w:val="00E55F2B"/>
    <w:rsid w:val="00E56D9A"/>
    <w:rsid w:val="00E666D0"/>
    <w:rsid w:val="00E7061E"/>
    <w:rsid w:val="00E7156A"/>
    <w:rsid w:val="00E7581F"/>
    <w:rsid w:val="00E82935"/>
    <w:rsid w:val="00E8372D"/>
    <w:rsid w:val="00E83DF4"/>
    <w:rsid w:val="00E84A22"/>
    <w:rsid w:val="00E86C04"/>
    <w:rsid w:val="00E91F7F"/>
    <w:rsid w:val="00E92E78"/>
    <w:rsid w:val="00E9469B"/>
    <w:rsid w:val="00EA0300"/>
    <w:rsid w:val="00EA0531"/>
    <w:rsid w:val="00EA5432"/>
    <w:rsid w:val="00EB1A4E"/>
    <w:rsid w:val="00EB66F9"/>
    <w:rsid w:val="00EB6E79"/>
    <w:rsid w:val="00EC102C"/>
    <w:rsid w:val="00EC5656"/>
    <w:rsid w:val="00EC5A4E"/>
    <w:rsid w:val="00ED04A6"/>
    <w:rsid w:val="00ED6120"/>
    <w:rsid w:val="00EE525A"/>
    <w:rsid w:val="00EE5EA4"/>
    <w:rsid w:val="00EF357F"/>
    <w:rsid w:val="00EF395C"/>
    <w:rsid w:val="00EF497B"/>
    <w:rsid w:val="00EF6334"/>
    <w:rsid w:val="00EF6AA6"/>
    <w:rsid w:val="00F00580"/>
    <w:rsid w:val="00F05309"/>
    <w:rsid w:val="00F0661E"/>
    <w:rsid w:val="00F1110E"/>
    <w:rsid w:val="00F1113D"/>
    <w:rsid w:val="00F12C7D"/>
    <w:rsid w:val="00F12E88"/>
    <w:rsid w:val="00F139B2"/>
    <w:rsid w:val="00F2219F"/>
    <w:rsid w:val="00F2230A"/>
    <w:rsid w:val="00F271E0"/>
    <w:rsid w:val="00F2766F"/>
    <w:rsid w:val="00F277BF"/>
    <w:rsid w:val="00F43BE0"/>
    <w:rsid w:val="00F43C0A"/>
    <w:rsid w:val="00F46AD6"/>
    <w:rsid w:val="00F532E2"/>
    <w:rsid w:val="00F54E28"/>
    <w:rsid w:val="00F60320"/>
    <w:rsid w:val="00F65346"/>
    <w:rsid w:val="00F67E0E"/>
    <w:rsid w:val="00F70118"/>
    <w:rsid w:val="00F70F39"/>
    <w:rsid w:val="00F71047"/>
    <w:rsid w:val="00F76EA1"/>
    <w:rsid w:val="00F804AB"/>
    <w:rsid w:val="00F84584"/>
    <w:rsid w:val="00F8661B"/>
    <w:rsid w:val="00F901B0"/>
    <w:rsid w:val="00F902A6"/>
    <w:rsid w:val="00F90816"/>
    <w:rsid w:val="00F90FB5"/>
    <w:rsid w:val="00F935AF"/>
    <w:rsid w:val="00FA18D9"/>
    <w:rsid w:val="00FB0610"/>
    <w:rsid w:val="00FB5C65"/>
    <w:rsid w:val="00FC5418"/>
    <w:rsid w:val="00FC55A9"/>
    <w:rsid w:val="00FD079D"/>
    <w:rsid w:val="00FD0E42"/>
    <w:rsid w:val="00FD12BC"/>
    <w:rsid w:val="00FD2C4D"/>
    <w:rsid w:val="00FE0D19"/>
    <w:rsid w:val="00FE5F9E"/>
    <w:rsid w:val="00FE6761"/>
    <w:rsid w:val="00FE7369"/>
    <w:rsid w:val="00FF2CA2"/>
    <w:rsid w:val="00FF39D2"/>
    <w:rsid w:val="00FF62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1104EC"/>
  <w15:chartTrackingRefBased/>
  <w15:docId w15:val="{2B7BB97B-CDA5-409E-9904-2E5643ACD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1336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D00B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6C2075"/>
    <w:rPr>
      <w:color w:val="0563C1" w:themeColor="hyperlink"/>
      <w:u w:val="single"/>
    </w:rPr>
  </w:style>
  <w:style w:type="paragraph" w:styleId="Akapitzlist">
    <w:name w:val="List Paragraph"/>
    <w:basedOn w:val="Normalny"/>
    <w:uiPriority w:val="34"/>
    <w:qFormat/>
    <w:rsid w:val="00A62996"/>
    <w:pPr>
      <w:spacing w:after="200" w:line="276" w:lineRule="auto"/>
      <w:ind w:left="720"/>
      <w:contextualSpacing/>
    </w:pPr>
    <w:rPr>
      <w:rFonts w:ascii="Calibri" w:eastAsia="Calibri" w:hAnsi="Calibri" w:cs="Times New Roman"/>
    </w:rPr>
  </w:style>
  <w:style w:type="character" w:customStyle="1" w:styleId="Bodytext1">
    <w:name w:val="Body text|1_"/>
    <w:basedOn w:val="Domylnaczcionkaakapitu"/>
    <w:link w:val="Bodytext10"/>
    <w:rsid w:val="00A62996"/>
  </w:style>
  <w:style w:type="paragraph" w:customStyle="1" w:styleId="Bodytext10">
    <w:name w:val="Body text|1"/>
    <w:basedOn w:val="Normalny"/>
    <w:link w:val="Bodytext1"/>
    <w:rsid w:val="00A62996"/>
    <w:pPr>
      <w:widowControl w:val="0"/>
      <w:spacing w:after="0" w:line="276" w:lineRule="auto"/>
      <w:ind w:firstLine="400"/>
    </w:pPr>
  </w:style>
  <w:style w:type="paragraph" w:styleId="Poprawka">
    <w:name w:val="Revision"/>
    <w:hidden/>
    <w:uiPriority w:val="99"/>
    <w:semiHidden/>
    <w:rsid w:val="00B14115"/>
    <w:pPr>
      <w:spacing w:after="0" w:line="240" w:lineRule="auto"/>
    </w:pPr>
  </w:style>
  <w:style w:type="paragraph" w:styleId="Tekstdymka">
    <w:name w:val="Balloon Text"/>
    <w:basedOn w:val="Normalny"/>
    <w:link w:val="TekstdymkaZnak"/>
    <w:uiPriority w:val="99"/>
    <w:semiHidden/>
    <w:unhideWhenUsed/>
    <w:rsid w:val="003C459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C4591"/>
    <w:rPr>
      <w:rFonts w:ascii="Segoe UI" w:hAnsi="Segoe UI" w:cs="Segoe UI"/>
      <w:sz w:val="18"/>
      <w:szCs w:val="18"/>
    </w:rPr>
  </w:style>
  <w:style w:type="character" w:styleId="Odwoaniedokomentarza">
    <w:name w:val="annotation reference"/>
    <w:basedOn w:val="Domylnaczcionkaakapitu"/>
    <w:uiPriority w:val="99"/>
    <w:semiHidden/>
    <w:unhideWhenUsed/>
    <w:rsid w:val="001C4BB5"/>
    <w:rPr>
      <w:sz w:val="16"/>
      <w:szCs w:val="16"/>
    </w:rPr>
  </w:style>
  <w:style w:type="paragraph" w:styleId="Tekstkomentarza">
    <w:name w:val="annotation text"/>
    <w:basedOn w:val="Normalny"/>
    <w:link w:val="TekstkomentarzaZnak"/>
    <w:uiPriority w:val="99"/>
    <w:unhideWhenUsed/>
    <w:rsid w:val="001C4BB5"/>
    <w:pPr>
      <w:spacing w:line="240" w:lineRule="auto"/>
    </w:pPr>
    <w:rPr>
      <w:sz w:val="20"/>
      <w:szCs w:val="20"/>
    </w:rPr>
  </w:style>
  <w:style w:type="character" w:customStyle="1" w:styleId="TekstkomentarzaZnak">
    <w:name w:val="Tekst komentarza Znak"/>
    <w:basedOn w:val="Domylnaczcionkaakapitu"/>
    <w:link w:val="Tekstkomentarza"/>
    <w:uiPriority w:val="99"/>
    <w:rsid w:val="001C4BB5"/>
    <w:rPr>
      <w:sz w:val="20"/>
      <w:szCs w:val="20"/>
    </w:rPr>
  </w:style>
  <w:style w:type="paragraph" w:styleId="Tematkomentarza">
    <w:name w:val="annotation subject"/>
    <w:basedOn w:val="Tekstkomentarza"/>
    <w:next w:val="Tekstkomentarza"/>
    <w:link w:val="TematkomentarzaZnak"/>
    <w:uiPriority w:val="99"/>
    <w:semiHidden/>
    <w:unhideWhenUsed/>
    <w:rsid w:val="001C4BB5"/>
    <w:rPr>
      <w:b/>
      <w:bCs/>
    </w:rPr>
  </w:style>
  <w:style w:type="character" w:customStyle="1" w:styleId="TematkomentarzaZnak">
    <w:name w:val="Temat komentarza Znak"/>
    <w:basedOn w:val="TekstkomentarzaZnak"/>
    <w:link w:val="Tematkomentarza"/>
    <w:uiPriority w:val="99"/>
    <w:semiHidden/>
    <w:rsid w:val="001C4BB5"/>
    <w:rPr>
      <w:b/>
      <w:bCs/>
      <w:sz w:val="20"/>
      <w:szCs w:val="20"/>
    </w:rPr>
  </w:style>
  <w:style w:type="character" w:customStyle="1" w:styleId="title-long">
    <w:name w:val="title-long"/>
    <w:basedOn w:val="Domylnaczcionkaakapitu"/>
    <w:rsid w:val="008E14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microsoft.com/office/2011/relationships/people" Target="people.xml"/><Relationship Id="rId12"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11" Type="http://schemas.microsoft.com/office/2016/09/relationships/commentsIds" Target="commentsIds.xml"/><Relationship Id="rId5" Type="http://schemas.openxmlformats.org/officeDocument/2006/relationships/hyperlink" Target="https://sip.legalis.pl/document-view.seam?documentId=mfrxilrxgazdimjxgu3c45tfoixdcmzwguyq&amp;refSource=search&amp;ols=&amp;searchType=near&amp;searchScope=all&amp;legalActDocumentId=mfrxilrsgqydsnboobqxalrrgezdonzygq3s45tfoixdcobshe2q"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41</Pages>
  <Words>13341</Words>
  <Characters>80050</Characters>
  <Application>Microsoft Office Word</Application>
  <DocSecurity>0</DocSecurity>
  <Lines>667</Lines>
  <Paragraphs>186</Paragraphs>
  <ScaleCrop>false</ScaleCrop>
  <HeadingPairs>
    <vt:vector size="2" baseType="variant">
      <vt:variant>
        <vt:lpstr>Tytuł</vt:lpstr>
      </vt:variant>
      <vt:variant>
        <vt:i4>1</vt:i4>
      </vt:variant>
    </vt:vector>
  </HeadingPairs>
  <TitlesOfParts>
    <vt:vector size="1" baseType="lpstr">
      <vt:lpstr/>
    </vt:vector>
  </TitlesOfParts>
  <Company>MKiDN</Company>
  <LinksUpToDate>false</LinksUpToDate>
  <CharactersWithSpaces>93205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Makowski</dc:creator>
  <cp:keywords/>
  <dc:description/>
  <cp:lastModifiedBy>Wojciech Płatek</cp:lastModifiedBy>
  <cp:revision>2</cp:revision>
  <dcterms:created xsi:type="dcterms:W3CDTF">2025-10-14T08:26:00Z</dcterms:created>
  <dcterms:modified xsi:type="dcterms:W3CDTF">2025-10-14T08:26:00Z</dcterms:modified>
</cp:coreProperties>
</file>